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583EDE" w:rsidRDefault="00583EDE" w:rsidP="00583EDE">
      <w:pPr>
        <w:spacing w:after="160" w:line="360" w:lineRule="auto"/>
        <w:ind w:left="567" w:right="565"/>
        <w:jc w:val="center"/>
        <w:rPr>
          <w:rFonts w:ascii="GHEA Grapalat" w:hAnsi="GHEA Grapalat"/>
          <w:lang w:bidi="ar-SA"/>
        </w:rPr>
      </w:pPr>
      <w:r w:rsidRPr="00583EDE">
        <w:rPr>
          <w:rFonts w:ascii="GHEA Grapalat" w:hAnsi="GHEA Grapalat"/>
          <w:lang w:bidi="ar-SA"/>
        </w:rPr>
        <w:t>О ЗАПРОСЕ КОТИРОВОК</w:t>
      </w:r>
    </w:p>
    <w:p w:rsidR="00583EDE"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583EDE">
        <w:rPr>
          <w:rFonts w:ascii="GHEA Grapalat" w:hAnsi="GHEA Grapalat"/>
          <w:i w:val="0"/>
          <w:sz w:val="24"/>
          <w:szCs w:val="24"/>
        </w:rPr>
        <w:t xml:space="preserve">Комиссии от </w:t>
      </w:r>
    </w:p>
    <w:p w:rsidR="0091042F" w:rsidRPr="00583EDE" w:rsidRDefault="005A0092" w:rsidP="00B46D58">
      <w:pPr>
        <w:pStyle w:val="a3"/>
        <w:widowControl w:val="0"/>
        <w:spacing w:after="160" w:line="240" w:lineRule="auto"/>
        <w:ind w:firstLine="0"/>
        <w:jc w:val="center"/>
        <w:rPr>
          <w:rFonts w:ascii="GHEA Grapalat" w:hAnsi="GHEA Grapalat"/>
          <w:b/>
          <w:i w:val="0"/>
          <w:sz w:val="24"/>
          <w:szCs w:val="24"/>
        </w:rPr>
      </w:pPr>
      <w:r>
        <w:rPr>
          <w:rFonts w:ascii="GHEA Grapalat" w:hAnsi="GHEA Grapalat"/>
          <w:b/>
          <w:i w:val="0"/>
          <w:sz w:val="24"/>
          <w:szCs w:val="24"/>
        </w:rPr>
        <w:t>14</w:t>
      </w:r>
      <w:r w:rsidR="00583EDE" w:rsidRPr="00583EDE">
        <w:rPr>
          <w:rFonts w:ascii="GHEA Grapalat" w:hAnsi="GHEA Grapalat"/>
          <w:b/>
          <w:i w:val="0"/>
          <w:sz w:val="24"/>
          <w:szCs w:val="24"/>
        </w:rPr>
        <w:t>.01.</w:t>
      </w:r>
      <w:r w:rsidR="00642EFE" w:rsidRPr="00583EDE">
        <w:rPr>
          <w:rFonts w:ascii="GHEA Grapalat" w:hAnsi="GHEA Grapalat"/>
          <w:b/>
          <w:i w:val="0"/>
          <w:sz w:val="24"/>
          <w:szCs w:val="24"/>
        </w:rPr>
        <w:t xml:space="preserve"> 20</w:t>
      </w:r>
      <w:r w:rsidR="00583EDE" w:rsidRPr="00583EDE">
        <w:rPr>
          <w:rFonts w:ascii="GHEA Grapalat" w:hAnsi="GHEA Grapalat"/>
          <w:b/>
          <w:i w:val="0"/>
          <w:sz w:val="24"/>
          <w:szCs w:val="24"/>
        </w:rPr>
        <w:t xml:space="preserve">20года </w:t>
      </w:r>
      <w:r w:rsidR="00583EDE" w:rsidRPr="00583EDE">
        <w:rPr>
          <w:rFonts w:ascii="GHEA Grapalat" w:hAnsi="GHEA Grapalat"/>
          <w:b/>
          <w:i w:val="0"/>
          <w:sz w:val="24"/>
          <w:szCs w:val="24"/>
          <w:lang w:val="en-US"/>
        </w:rPr>
        <w:t>N</w:t>
      </w:r>
      <w:r w:rsidR="00583EDE" w:rsidRPr="007F50DE">
        <w:rPr>
          <w:rFonts w:ascii="GHEA Grapalat" w:hAnsi="GHEA Grapalat"/>
          <w:b/>
          <w:i w:val="0"/>
          <w:sz w:val="24"/>
          <w:szCs w:val="24"/>
        </w:rPr>
        <w:t xml:space="preserve"> 1</w:t>
      </w:r>
    </w:p>
    <w:p w:rsidR="00583EDE" w:rsidRPr="00583EDE" w:rsidRDefault="0006703E" w:rsidP="00583EDE">
      <w:pPr>
        <w:pStyle w:val="a3"/>
        <w:spacing w:line="240" w:lineRule="auto"/>
        <w:jc w:val="center"/>
        <w:rPr>
          <w:rFonts w:ascii="GHEA Grapalat" w:hAnsi="GHEA Grapalat"/>
          <w:b/>
          <w:i w:val="0"/>
          <w:sz w:val="24"/>
          <w:szCs w:val="24"/>
          <w:lang w:val="af-ZA" w:eastAsia="en-US" w:bidi="ar-SA"/>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583EDE" w:rsidRPr="00583EDE">
        <w:rPr>
          <w:rFonts w:ascii="GHEA Grapalat" w:hAnsi="GHEA Grapalat"/>
          <w:b/>
          <w:i w:val="0"/>
          <w:sz w:val="24"/>
          <w:szCs w:val="24"/>
          <w:lang w:val="af-ZA" w:eastAsia="en-US" w:bidi="ar-SA"/>
        </w:rPr>
        <w:t>ԳՄ-ԳՀԱՊՁԲ -20/1</w:t>
      </w:r>
    </w:p>
    <w:p w:rsidR="0091042F" w:rsidRPr="009044F1" w:rsidRDefault="0091042F" w:rsidP="00583EDE">
      <w:pPr>
        <w:pStyle w:val="a3"/>
        <w:widowControl w:val="0"/>
        <w:spacing w:after="160" w:line="240" w:lineRule="auto"/>
        <w:ind w:firstLine="0"/>
        <w:jc w:val="center"/>
        <w:rPr>
          <w:rFonts w:ascii="GHEA Grapalat" w:hAnsi="GHEA Grapalat"/>
          <w:i w:val="0"/>
          <w:sz w:val="24"/>
          <w:szCs w:val="24"/>
        </w:rPr>
      </w:pPr>
    </w:p>
    <w:p w:rsidR="00642EFE" w:rsidRPr="00583EDE" w:rsidRDefault="00642EFE" w:rsidP="00583EDE">
      <w:pPr>
        <w:pStyle w:val="a3"/>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583EDE" w:rsidRPr="00583EDE">
        <w:rPr>
          <w:rFonts w:ascii="GHEA Grapalat" w:hAnsi="GHEA Grapalat"/>
          <w:b/>
          <w:i w:val="0"/>
          <w:sz w:val="24"/>
          <w:szCs w:val="24"/>
        </w:rPr>
        <w:t>«ГАРНИ ДЕТСКИЙ САД» ОНО</w:t>
      </w:r>
      <w:r w:rsidRPr="00583EDE">
        <w:rPr>
          <w:rFonts w:ascii="GHEA Grapalat" w:hAnsi="GHEA Grapalat"/>
          <w:b/>
          <w:i w:val="0"/>
          <w:sz w:val="24"/>
          <w:szCs w:val="24"/>
        </w:rPr>
        <w:t>, находящийся по адресу:</w:t>
      </w:r>
      <w:r w:rsidR="00583EDE" w:rsidRPr="00583EDE">
        <w:rPr>
          <w:rFonts w:ascii="GHEA Grapalat" w:hAnsi="GHEA Grapalat"/>
          <w:b/>
          <w:i w:val="0"/>
          <w:sz w:val="24"/>
          <w:szCs w:val="24"/>
        </w:rPr>
        <w:t xml:space="preserve"> Котайкский марз, деревня Гарни, Г. Марзпетуни, ул. 20 </w:t>
      </w:r>
      <w:r w:rsidRPr="007B0562">
        <w:rPr>
          <w:rFonts w:ascii="GHEA Grapalat" w:hAnsi="GHEA Grapalat"/>
          <w:i w:val="0"/>
          <w:sz w:val="24"/>
          <w:szCs w:val="24"/>
        </w:rPr>
        <w:t xml:space="preserve">объявляет </w:t>
      </w:r>
      <w:r w:rsidR="00583EDE" w:rsidRPr="00583EDE">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583EDE" w:rsidP="00B46D58">
      <w:pPr>
        <w:pStyle w:val="a3"/>
        <w:widowControl w:val="0"/>
        <w:spacing w:line="240" w:lineRule="auto"/>
        <w:ind w:firstLine="0"/>
        <w:rPr>
          <w:rFonts w:ascii="GHEA Grapalat" w:hAnsi="GHEA Grapalat"/>
          <w:i w:val="0"/>
          <w:sz w:val="24"/>
          <w:szCs w:val="24"/>
        </w:rPr>
      </w:pPr>
      <w:r w:rsidRPr="00583EDE">
        <w:rPr>
          <w:rFonts w:ascii="GHEA Grapalat" w:hAnsi="GHEA Grapalat"/>
          <w:b/>
          <w:sz w:val="24"/>
          <w:szCs w:val="24"/>
        </w:rPr>
        <w:t xml:space="preserve"> товаров продукт</w:t>
      </w:r>
      <w:r w:rsidR="00782D60">
        <w:rPr>
          <w:rFonts w:ascii="GHEA Grapalat" w:hAnsi="GHEA Grapalat"/>
          <w:i w:val="0"/>
          <w:sz w:val="24"/>
          <w:szCs w:val="24"/>
        </w:rPr>
        <w:t xml:space="preserve">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rsidR="001E6506" w:rsidRPr="007F50DE"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7F50DE"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Pr="009044F1">
        <w:rPr>
          <w:rFonts w:ascii="GHEA Grapalat" w:hAnsi="GHEA Grapalat"/>
          <w:i w:val="0"/>
          <w:sz w:val="24"/>
          <w:szCs w:val="24"/>
        </w:rPr>
        <w:t>в бумажной форме необходим</w:t>
      </w:r>
      <w:r w:rsidR="00583EDE">
        <w:rPr>
          <w:rFonts w:ascii="GHEA Grapalat" w:hAnsi="GHEA Grapalat"/>
          <w:i w:val="0"/>
          <w:sz w:val="24"/>
          <w:szCs w:val="24"/>
        </w:rPr>
        <w:t xml:space="preserve">о обратиться к заказчику до </w:t>
      </w:r>
      <w:r w:rsidR="00583EDE" w:rsidRPr="00583EDE">
        <w:rPr>
          <w:rFonts w:ascii="GHEA Grapalat" w:hAnsi="GHEA Grapalat"/>
          <w:b/>
          <w:i w:val="0"/>
          <w:sz w:val="24"/>
          <w:szCs w:val="24"/>
        </w:rPr>
        <w:t>10:00</w:t>
      </w:r>
      <w:r w:rsidRPr="00583EDE">
        <w:rPr>
          <w:rFonts w:ascii="GHEA Grapalat" w:hAnsi="GHEA Grapalat"/>
          <w:b/>
          <w:i w:val="0"/>
          <w:sz w:val="24"/>
          <w:szCs w:val="24"/>
        </w:rPr>
        <w:t xml:space="preserve"> часов</w:t>
      </w:r>
      <w:r w:rsidR="00583EDE" w:rsidRPr="00583EDE">
        <w:rPr>
          <w:rFonts w:ascii="GHEA Grapalat" w:hAnsi="GHEA Grapalat"/>
          <w:b/>
          <w:i w:val="0"/>
          <w:sz w:val="24"/>
          <w:szCs w:val="24"/>
        </w:rPr>
        <w:t>7</w:t>
      </w:r>
      <w:r w:rsidRPr="00583EDE">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583EDE" w:rsidRPr="007F50DE">
        <w:rPr>
          <w:rFonts w:ascii="GHEA Grapalat" w:hAnsi="GHEA Grapalat"/>
          <w:i w:val="0"/>
          <w:sz w:val="24"/>
          <w:szCs w:val="24"/>
        </w:rPr>
        <w:t>.</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583EDE" w:rsidRDefault="003F6ED1" w:rsidP="00583EDE">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D23A0D" w:rsidRPr="00583EDE">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00583EDE" w:rsidRPr="00583EDE">
        <w:rPr>
          <w:rFonts w:ascii="GHEA Grapalat" w:hAnsi="GHEA Grapalat"/>
          <w:b/>
          <w:i w:val="0"/>
          <w:sz w:val="24"/>
          <w:szCs w:val="24"/>
        </w:rPr>
        <w:t>Котайкский марз, деревня Гарни, Г. Марзпетуни, ул. 20</w:t>
      </w:r>
    </w:p>
    <w:p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lastRenderedPageBreak/>
        <w:t>в документарной форме, до</w:t>
      </w:r>
      <w:r w:rsidR="00583EDE" w:rsidRPr="00583EDE">
        <w:rPr>
          <w:rFonts w:ascii="GHEA Grapalat" w:hAnsi="GHEA Grapalat"/>
          <w:b/>
          <w:i w:val="0"/>
          <w:sz w:val="24"/>
          <w:szCs w:val="24"/>
        </w:rPr>
        <w:t>10:00 часов 7</w:t>
      </w:r>
      <w:r w:rsidRPr="00583EDE">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583EDE" w:rsidRDefault="003F6ED1" w:rsidP="00583EDE">
      <w:pPr>
        <w:pStyle w:val="a3"/>
        <w:widowControl w:val="0"/>
        <w:spacing w:after="160"/>
        <w:ind w:firstLine="567"/>
        <w:rPr>
          <w:rFonts w:ascii="GHEA Grapalat" w:hAnsi="GHEA Grapalat"/>
          <w:b/>
          <w:i w:val="0"/>
          <w:spacing w:val="6"/>
          <w:sz w:val="24"/>
          <w:szCs w:val="24"/>
        </w:rPr>
      </w:pPr>
      <w:r w:rsidRPr="000F0CA8">
        <w:rPr>
          <w:rFonts w:ascii="GHEA Grapalat" w:hAnsi="GHEA Grapalat"/>
          <w:i w:val="0"/>
          <w:sz w:val="24"/>
          <w:szCs w:val="24"/>
        </w:rPr>
        <w:t xml:space="preserve">Вскрытие заявок будет проводиться по адресу </w:t>
      </w:r>
      <w:r w:rsidR="00583EDE" w:rsidRPr="00583EDE">
        <w:rPr>
          <w:rFonts w:ascii="GHEA Grapalat" w:hAnsi="GHEA Grapalat"/>
          <w:b/>
          <w:i w:val="0"/>
          <w:sz w:val="24"/>
          <w:szCs w:val="24"/>
        </w:rPr>
        <w:t>Котайкский марз, деревня Гарни, Г. Марзпетуни, ул. 20,</w:t>
      </w:r>
      <w:r w:rsidR="005A0092">
        <w:rPr>
          <w:rFonts w:ascii="GHEA Grapalat" w:hAnsi="GHEA Grapalat"/>
          <w:b/>
          <w:i w:val="0"/>
          <w:sz w:val="24"/>
          <w:szCs w:val="24"/>
        </w:rPr>
        <w:t xml:space="preserve"> в 10:00 часов 2</w:t>
      </w:r>
      <w:bookmarkStart w:id="0" w:name="_GoBack"/>
      <w:bookmarkEnd w:id="0"/>
      <w:r w:rsidR="00A25E79">
        <w:rPr>
          <w:rFonts w:ascii="GHEA Grapalat" w:hAnsi="GHEA Grapalat"/>
          <w:b/>
          <w:i w:val="0"/>
          <w:sz w:val="24"/>
          <w:szCs w:val="24"/>
        </w:rPr>
        <w:t>4</w:t>
      </w:r>
      <w:r w:rsidR="00583EDE" w:rsidRPr="00583EDE">
        <w:rPr>
          <w:rFonts w:ascii="GHEA Grapalat" w:hAnsi="GHEA Grapalat"/>
          <w:b/>
          <w:i w:val="0"/>
          <w:sz w:val="24"/>
          <w:szCs w:val="24"/>
        </w:rPr>
        <w:t>.01.2020</w:t>
      </w:r>
      <w:r w:rsidRPr="00583EDE">
        <w:rPr>
          <w:rFonts w:ascii="GHEA Grapalat" w:hAnsi="GHEA Grapalat"/>
          <w:b/>
          <w:i w:val="0"/>
          <w:sz w:val="24"/>
          <w:szCs w:val="24"/>
        </w:rPr>
        <w:t>.</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583EDE" w:rsidRPr="008A41FA" w:rsidRDefault="00754697" w:rsidP="00583EDE">
      <w:pPr>
        <w:pStyle w:val="a3"/>
        <w:widowControl w:val="0"/>
        <w:spacing w:after="160" w:line="240" w:lineRule="auto"/>
        <w:ind w:firstLine="567"/>
        <w:jc w:val="left"/>
        <w:rPr>
          <w:rFonts w:ascii="GHEA Grapalat" w:hAnsi="GHEA Grapalat"/>
          <w:b/>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583EDE" w:rsidRPr="008A41FA">
        <w:rPr>
          <w:rFonts w:ascii="GHEA Grapalat" w:hAnsi="GHEA Grapalat"/>
          <w:b/>
          <w:i w:val="0"/>
          <w:sz w:val="24"/>
          <w:szCs w:val="24"/>
        </w:rPr>
        <w:t>Р. Асатряну</w:t>
      </w:r>
      <w:r w:rsidR="008A41FA" w:rsidRPr="008A41FA">
        <w:rPr>
          <w:rFonts w:ascii="GHEA Grapalat" w:hAnsi="GHEA Grapalat"/>
          <w:b/>
          <w:i w:val="0"/>
          <w:sz w:val="24"/>
          <w:szCs w:val="24"/>
        </w:rPr>
        <w:t>.</w:t>
      </w:r>
    </w:p>
    <w:p w:rsidR="00754697" w:rsidRPr="00583EDE" w:rsidRDefault="00754697" w:rsidP="00B46D58">
      <w:pPr>
        <w:pStyle w:val="a3"/>
        <w:widowControl w:val="0"/>
        <w:spacing w:after="160" w:line="240" w:lineRule="auto"/>
        <w:ind w:left="1701" w:firstLine="0"/>
        <w:rPr>
          <w:rFonts w:ascii="GHEA Grapalat" w:hAnsi="GHEA Grapalat"/>
          <w:b/>
          <w:i w:val="0"/>
          <w:sz w:val="24"/>
          <w:szCs w:val="24"/>
          <w:u w:val="single"/>
        </w:rPr>
      </w:pPr>
      <w:r w:rsidRPr="009044F1">
        <w:rPr>
          <w:rFonts w:ascii="GHEA Grapalat" w:hAnsi="GHEA Grapalat"/>
          <w:i w:val="0"/>
          <w:sz w:val="24"/>
          <w:szCs w:val="24"/>
        </w:rPr>
        <w:t>Телефон</w:t>
      </w:r>
      <w:r w:rsidR="00583EDE" w:rsidRPr="00583EDE">
        <w:rPr>
          <w:rFonts w:ascii="GHEA Grapalat" w:hAnsi="GHEA Grapalat"/>
          <w:b/>
          <w:sz w:val="24"/>
          <w:szCs w:val="24"/>
          <w:u w:val="single"/>
          <w:lang w:val="af-ZA"/>
        </w:rPr>
        <w:t>096 50 50 09</w:t>
      </w:r>
    </w:p>
    <w:p w:rsidR="00583EDE" w:rsidRDefault="00754697" w:rsidP="00583EDE">
      <w:pPr>
        <w:pStyle w:val="a3"/>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 xml:space="preserve">Электронная почта </w:t>
      </w:r>
      <w:r w:rsidR="00583EDE" w:rsidRPr="002309F1">
        <w:rPr>
          <w:rFonts w:ascii="Sylfaen" w:hAnsi="Sylfaen"/>
          <w:b/>
          <w:sz w:val="24"/>
          <w:szCs w:val="24"/>
          <w:lang w:val="hy-AM"/>
        </w:rPr>
        <w:t>garnii.mankapartez@mail.ru</w:t>
      </w:r>
    </w:p>
    <w:p w:rsidR="00915A97" w:rsidRPr="00D5443D" w:rsidRDefault="00754697" w:rsidP="00583EDE">
      <w:pPr>
        <w:pStyle w:val="a3"/>
        <w:widowControl w:val="0"/>
        <w:spacing w:after="160" w:line="240" w:lineRule="auto"/>
        <w:ind w:left="1701" w:firstLine="0"/>
        <w:rPr>
          <w:rFonts w:ascii="GHEA Grapalat" w:hAnsi="GHEA Grapalat"/>
          <w:i w:val="0"/>
          <w:sz w:val="16"/>
          <w:szCs w:val="16"/>
        </w:rPr>
      </w:pPr>
      <w:r w:rsidRPr="009044F1">
        <w:rPr>
          <w:rFonts w:ascii="GHEA Grapalat" w:hAnsi="GHEA Grapalat"/>
          <w:i w:val="0"/>
          <w:sz w:val="24"/>
          <w:szCs w:val="24"/>
        </w:rPr>
        <w:t xml:space="preserve">Заказчик </w:t>
      </w:r>
      <w:r w:rsidR="00583EDE" w:rsidRPr="00583EDE">
        <w:rPr>
          <w:rFonts w:ascii="GHEA Grapalat" w:hAnsi="GHEA Grapalat"/>
          <w:b/>
        </w:rPr>
        <w:t xml:space="preserve">«ГАРНИ ДЕТСКИЙ САД» </w:t>
      </w:r>
      <w:r w:rsidR="00583EDE" w:rsidRPr="00583EDE">
        <w:rPr>
          <w:rFonts w:ascii="Arial" w:hAnsi="Arial"/>
          <w:b/>
        </w:rPr>
        <w:t>ОНО</w:t>
      </w:r>
      <w:r w:rsidR="00915A97">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D23A0D" w:rsidRDefault="005D7731" w:rsidP="00B46D58">
      <w:pPr>
        <w:pStyle w:val="aa"/>
        <w:widowControl w:val="0"/>
        <w:spacing w:after="160"/>
        <w:ind w:firstLine="567"/>
        <w:jc w:val="right"/>
        <w:rPr>
          <w:rFonts w:ascii="GHEA Grapalat" w:hAnsi="GHEA Grapalat"/>
          <w:b/>
          <w:i/>
        </w:rPr>
      </w:pPr>
      <w:r w:rsidRPr="009044F1">
        <w:rPr>
          <w:rFonts w:ascii="GHEA Grapalat" w:hAnsi="GHEA Grapalat"/>
        </w:rPr>
        <w:t xml:space="preserve">Решением Оценочной комиссии </w:t>
      </w:r>
      <w:r w:rsidR="00D23A0D" w:rsidRPr="00583EDE">
        <w:rPr>
          <w:rFonts w:ascii="GHEA Grapalat" w:hAnsi="GHEA Grapalat"/>
          <w:i/>
        </w:rPr>
        <w:t>запрос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D23A0D" w:rsidRPr="00583EDE">
        <w:rPr>
          <w:rFonts w:ascii="GHEA Grapalat" w:hAnsi="GHEA Grapalat"/>
          <w:b/>
          <w:i/>
          <w:lang w:val="af-ZA" w:eastAsia="en-US" w:bidi="ar-SA"/>
        </w:rPr>
        <w:t>ԳՄ-ԳՀԱՊՁԲ -20/1</w:t>
      </w:r>
      <w:r w:rsidR="001B32D9" w:rsidRPr="001B32D9">
        <w:rPr>
          <w:rFonts w:ascii="GHEA Grapalat" w:hAnsi="GHEA Grapalat" w:cs="Times Armenian"/>
          <w:i/>
        </w:rPr>
        <w:br/>
      </w:r>
      <w:r w:rsidR="00A46F92" w:rsidRPr="00D23A0D">
        <w:rPr>
          <w:rFonts w:ascii="GHEA Grapalat" w:hAnsi="GHEA Grapalat"/>
          <w:b/>
          <w:i/>
        </w:rPr>
        <w:t xml:space="preserve">№ </w:t>
      </w:r>
      <w:r w:rsidR="005A0092">
        <w:rPr>
          <w:rFonts w:ascii="GHEA Grapalat" w:hAnsi="GHEA Grapalat"/>
          <w:b/>
          <w:i/>
        </w:rPr>
        <w:t>1 от 14</w:t>
      </w:r>
      <w:r w:rsidR="00D23A0D" w:rsidRPr="00D23A0D">
        <w:rPr>
          <w:rFonts w:ascii="GHEA Grapalat" w:hAnsi="GHEA Grapalat"/>
          <w:b/>
          <w:i/>
        </w:rPr>
        <w:t>.01</w:t>
      </w:r>
      <w:r w:rsidR="00096865" w:rsidRPr="00D23A0D">
        <w:rPr>
          <w:rFonts w:ascii="GHEA Grapalat" w:hAnsi="GHEA Grapalat"/>
          <w:b/>
          <w:i/>
        </w:rPr>
        <w:t xml:space="preserve"> 20</w:t>
      </w:r>
      <w:r w:rsidR="00D23A0D" w:rsidRPr="007F50DE">
        <w:rPr>
          <w:rFonts w:ascii="GHEA Grapalat" w:hAnsi="GHEA Grapalat"/>
          <w:b/>
          <w:i/>
        </w:rPr>
        <w:t>20</w:t>
      </w:r>
      <w:r w:rsidR="00096865" w:rsidRPr="00D23A0D">
        <w:rPr>
          <w:rFonts w:ascii="GHEA Grapalat" w:hAnsi="GHEA Grapalat"/>
          <w:b/>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8A41FA" w:rsidRDefault="00D23A0D" w:rsidP="00B46D58">
      <w:pPr>
        <w:pStyle w:val="aa"/>
        <w:widowControl w:val="0"/>
        <w:spacing w:after="160"/>
        <w:ind w:right="-7" w:firstLine="567"/>
        <w:jc w:val="center"/>
        <w:rPr>
          <w:rFonts w:ascii="GHEA Grapalat" w:hAnsi="GHEA Grapalat"/>
          <w:b/>
        </w:rPr>
      </w:pPr>
      <w:r w:rsidRPr="008A41FA">
        <w:rPr>
          <w:rFonts w:ascii="GHEA Grapalat" w:hAnsi="GHEA Grapalat"/>
          <w:b/>
        </w:rPr>
        <w:t xml:space="preserve">«ГАРНИ ДЕТСКИЙ САД» </w:t>
      </w:r>
      <w:r w:rsidRPr="008A41FA">
        <w:rPr>
          <w:rFonts w:ascii="Arial" w:hAnsi="Arial"/>
          <w:b/>
        </w:rPr>
        <w:t>ОНО</w:t>
      </w: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D23A0D" w:rsidRDefault="002B32D6" w:rsidP="00B46D58">
      <w:pPr>
        <w:pStyle w:val="aa"/>
        <w:widowControl w:val="0"/>
        <w:spacing w:after="160"/>
        <w:ind w:right="-7"/>
        <w:jc w:val="center"/>
        <w:rPr>
          <w:rFonts w:ascii="GHEA Grapalat" w:hAnsi="GHEA Grapalat"/>
        </w:rPr>
      </w:pPr>
      <w:r w:rsidRPr="009044F1">
        <w:rPr>
          <w:rFonts w:ascii="GHEA Grapalat" w:hAnsi="GHEA Grapalat"/>
        </w:rPr>
        <w:t xml:space="preserve">НА </w:t>
      </w:r>
      <w:r w:rsidR="00D23A0D" w:rsidRPr="00583EDE">
        <w:rPr>
          <w:rFonts w:ascii="GHEA Grapalat" w:hAnsi="GHEA Grapalat"/>
          <w:lang w:bidi="ar-SA"/>
        </w:rPr>
        <w:t>ЗАПРОСЕ КОТИРОВОК</w:t>
      </w:r>
      <w:r w:rsidRPr="009044F1">
        <w:rPr>
          <w:rFonts w:ascii="GHEA Grapalat" w:hAnsi="GHEA Grapalat"/>
        </w:rPr>
        <w:t xml:space="preserve">, ОБЪЯВЛЕННЫЙ С ЦЕЛЬЮ ПРИОБРЕТЕНИЯ </w:t>
      </w:r>
    </w:p>
    <w:p w:rsidR="00096865" w:rsidRPr="00D23A0D" w:rsidRDefault="002B32D6" w:rsidP="00B46D58">
      <w:pPr>
        <w:pStyle w:val="aa"/>
        <w:widowControl w:val="0"/>
        <w:spacing w:after="160"/>
        <w:ind w:right="-7"/>
        <w:jc w:val="center"/>
        <w:rPr>
          <w:rFonts w:ascii="GHEA Grapalat" w:hAnsi="GHEA Grapalat"/>
          <w:b/>
        </w:rPr>
      </w:pPr>
      <w:r w:rsidRPr="009044F1">
        <w:rPr>
          <w:rFonts w:ascii="GHEA Grapalat" w:hAnsi="GHEA Grapalat"/>
        </w:rPr>
        <w:t>"</w:t>
      </w:r>
      <w:r w:rsidR="00D23A0D" w:rsidRPr="00583EDE">
        <w:rPr>
          <w:rFonts w:ascii="GHEA Grapalat" w:hAnsi="GHEA Grapalat"/>
          <w:b/>
        </w:rPr>
        <w:t>на поставку товаров продукт</w:t>
      </w:r>
      <w:r w:rsidRPr="009044F1">
        <w:rPr>
          <w:rFonts w:ascii="GHEA Grapalat" w:hAnsi="GHEA Grapalat"/>
        </w:rPr>
        <w:t xml:space="preserve">" ДЛЯ НУЖД </w:t>
      </w:r>
      <w:r w:rsidRPr="00D23A0D">
        <w:rPr>
          <w:rFonts w:ascii="GHEA Grapalat" w:hAnsi="GHEA Grapalat"/>
          <w:b/>
        </w:rPr>
        <w:t>"</w:t>
      </w:r>
      <w:r w:rsidR="00D23A0D" w:rsidRPr="00D23A0D">
        <w:rPr>
          <w:rFonts w:ascii="GHEA Grapalat" w:hAnsi="GHEA Grapalat"/>
          <w:b/>
        </w:rPr>
        <w:t xml:space="preserve">«ГАРНИ ДЕТСКИЙ САД» ОНО </w:t>
      </w:r>
      <w:r w:rsidRPr="00D23A0D">
        <w:rPr>
          <w:rFonts w:ascii="GHEA Grapalat" w:hAnsi="GHEA Grapalat"/>
          <w:b/>
        </w:rPr>
        <w:t>"</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D23A0D" w:rsidRPr="00D23A0D" w:rsidRDefault="00D23A0D" w:rsidP="00D23A0D">
      <w:pPr>
        <w:pStyle w:val="aa"/>
        <w:widowControl w:val="0"/>
        <w:spacing w:after="160"/>
        <w:ind w:right="-7"/>
        <w:jc w:val="center"/>
        <w:rPr>
          <w:rFonts w:ascii="GHEA Grapalat" w:hAnsi="GHEA Grapalat"/>
          <w:b/>
        </w:rPr>
      </w:pPr>
      <w:r w:rsidRPr="00583EDE">
        <w:rPr>
          <w:rFonts w:ascii="GHEA Grapalat" w:hAnsi="GHEA Grapalat"/>
          <w:b/>
        </w:rPr>
        <w:t>на поставку товаров продукт</w:t>
      </w:r>
      <w:r w:rsidR="005D7731" w:rsidRPr="002E069D">
        <w:rPr>
          <w:rFonts w:ascii="GHEA Grapalat" w:hAnsi="GHEA Grapalat"/>
          <w:b/>
        </w:rPr>
        <w:t>ДЛЯ НУЖД</w:t>
      </w:r>
      <w:r w:rsidRPr="00D23A0D">
        <w:rPr>
          <w:rFonts w:ascii="GHEA Grapalat" w:hAnsi="GHEA Grapalat"/>
          <w:b/>
        </w:rPr>
        <w:t>"«ГАРНИ ДЕТСКИЙ САД» ОНО "</w:t>
      </w:r>
    </w:p>
    <w:p w:rsidR="00160AE4" w:rsidRPr="00D23A0D" w:rsidRDefault="00160AE4" w:rsidP="00D23A0D">
      <w:pPr>
        <w:widowControl w:val="0"/>
        <w:tabs>
          <w:tab w:val="left" w:pos="5954"/>
        </w:tabs>
        <w:spacing w:after="160"/>
        <w:rPr>
          <w:rFonts w:ascii="GHEA Grapalat" w:hAnsi="GHEA Grapalat"/>
          <w:sz w:val="20"/>
          <w:szCs w:val="20"/>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D23A0D" w:rsidRPr="00D23A0D">
        <w:rPr>
          <w:rFonts w:ascii="GHEA Grapalat" w:hAnsi="GHEA Grapalat"/>
          <w:b/>
        </w:rPr>
        <w:t>ЗАПРОСЕ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291F72">
      <w:pPr>
        <w:widowControl w:val="0"/>
        <w:spacing w:after="160"/>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w:t>
      </w:r>
      <w:r w:rsidR="00291F72" w:rsidRPr="00583EDE">
        <w:rPr>
          <w:rFonts w:ascii="GHEA Grapalat" w:hAnsi="GHEA Grapalat"/>
          <w:i/>
        </w:rPr>
        <w:t>запрос котировок</w:t>
      </w:r>
      <w:r w:rsidRPr="006D2DF7">
        <w:rPr>
          <w:rFonts w:ascii="GHEA Grapalat" w:hAnsi="GHEA Grapalat"/>
          <w:spacing w:val="-6"/>
        </w:rPr>
        <w:t xml:space="preserve">, проводимом под кодом </w:t>
      </w:r>
      <w:r w:rsidR="00291F72" w:rsidRPr="00291F72">
        <w:rPr>
          <w:rFonts w:ascii="GHEA Grapalat" w:hAnsi="GHEA Grapalat"/>
          <w:b/>
          <w:spacing w:val="-6"/>
        </w:rPr>
        <w:t>ԳՄ-ԳՀԱՊՁԲ -20/1</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291F72" w:rsidRPr="00D23A0D">
        <w:rPr>
          <w:rFonts w:ascii="GHEA Grapalat" w:hAnsi="GHEA Grapalat"/>
          <w:b/>
        </w:rPr>
        <w:t xml:space="preserve">«ГАРНИ ДЕТСКИЙ САД» ОНО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291F72" w:rsidRDefault="00A81DD5" w:rsidP="00291F72">
      <w:pPr>
        <w:pStyle w:val="23"/>
        <w:spacing w:line="240" w:lineRule="auto"/>
        <w:ind w:firstLine="0"/>
        <w:rPr>
          <w:rFonts w:ascii="GHEA Grapalat" w:hAnsi="GHEA Grapalat"/>
          <w:sz w:val="22"/>
          <w:szCs w:val="22"/>
          <w:lang w:val="af-ZA" w:eastAsia="en-US" w:bidi="ar-SA"/>
        </w:rPr>
      </w:pPr>
      <w:r w:rsidRPr="009044F1">
        <w:rPr>
          <w:rFonts w:ascii="GHEA Grapalat" w:hAnsi="GHEA Grapalat"/>
          <w:sz w:val="24"/>
          <w:szCs w:val="24"/>
        </w:rPr>
        <w:t>Адрес электронной почты секретаря оценочной комиссии "</w:t>
      </w:r>
      <w:r w:rsidR="00291F72" w:rsidRPr="00291F72">
        <w:rPr>
          <w:rFonts w:ascii="Sylfaen" w:hAnsi="Sylfaen"/>
          <w:b/>
          <w:sz w:val="22"/>
          <w:szCs w:val="22"/>
          <w:lang w:val="hy-AM" w:eastAsia="en-US" w:bidi="ar-SA"/>
        </w:rPr>
        <w:t xml:space="preserve"> garnii.mankapartez@mail.ru</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291F72" w:rsidRPr="00583EDE">
        <w:rPr>
          <w:rFonts w:ascii="GHEA Grapalat" w:hAnsi="GHEA Grapalat"/>
          <w:b/>
          <w:sz w:val="24"/>
          <w:szCs w:val="24"/>
        </w:rPr>
        <w:t>напоставку товаров продукт</w:t>
      </w:r>
      <w:r w:rsidRPr="009044F1">
        <w:rPr>
          <w:rFonts w:ascii="GHEA Grapalat" w:hAnsi="GHEA Grapalat"/>
          <w:i w:val="0"/>
          <w:sz w:val="24"/>
          <w:szCs w:val="24"/>
        </w:rPr>
        <w:t>" (далее — также товар) для нужд "</w:t>
      </w:r>
      <w:r w:rsidR="00291F72" w:rsidRPr="00D23A0D">
        <w:rPr>
          <w:rFonts w:ascii="GHEA Grapalat" w:hAnsi="GHEA Grapalat"/>
          <w:b/>
        </w:rPr>
        <w:t>«ГАРНИ ДЕТСКИЙ САД» ОНО</w:t>
      </w:r>
      <w:r w:rsidRPr="009044F1">
        <w:rPr>
          <w:rFonts w:ascii="GHEA Grapalat" w:hAnsi="GHEA Grapalat"/>
          <w:i w:val="0"/>
          <w:sz w:val="24"/>
          <w:szCs w:val="24"/>
        </w:rPr>
        <w:t>", которые сгрупп</w:t>
      </w:r>
      <w:r w:rsidR="00291F72">
        <w:rPr>
          <w:rFonts w:ascii="GHEA Grapalat" w:hAnsi="GHEA Grapalat"/>
          <w:i w:val="0"/>
          <w:sz w:val="24"/>
          <w:szCs w:val="24"/>
        </w:rPr>
        <w:t>ированы в лоты "46</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C535C9" w:rsidRPr="009044F1" w:rsidTr="00226B2A">
        <w:trPr>
          <w:jc w:val="center"/>
        </w:trPr>
        <w:tc>
          <w:tcPr>
            <w:tcW w:w="1530" w:type="dxa"/>
            <w:vAlign w:val="center"/>
          </w:tcPr>
          <w:p w:rsidR="00C535C9" w:rsidRPr="009044F1" w:rsidRDefault="00C535C9" w:rsidP="00C535C9">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хлеб</w:t>
            </w:r>
          </w:p>
        </w:tc>
      </w:tr>
      <w:tr w:rsidR="00C535C9" w:rsidRPr="009044F1" w:rsidTr="00226B2A">
        <w:trPr>
          <w:jc w:val="center"/>
        </w:trPr>
        <w:tc>
          <w:tcPr>
            <w:tcW w:w="1530" w:type="dxa"/>
            <w:vAlign w:val="center"/>
          </w:tcPr>
          <w:p w:rsidR="00C535C9" w:rsidRPr="009044F1" w:rsidRDefault="00C535C9" w:rsidP="00C535C9">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Ш. akaravaz</w:t>
            </w:r>
          </w:p>
        </w:tc>
      </w:tr>
      <w:tr w:rsidR="00C535C9" w:rsidRPr="009044F1" w:rsidTr="00226B2A">
        <w:trPr>
          <w:jc w:val="center"/>
        </w:trPr>
        <w:tc>
          <w:tcPr>
            <w:tcW w:w="1530" w:type="dxa"/>
            <w:vAlign w:val="center"/>
          </w:tcPr>
          <w:p w:rsidR="00C535C9" w:rsidRPr="00291F72"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7704" w:type="dxa"/>
            <w:tcBorders>
              <w:top w:val="single" w:sz="6" w:space="0" w:color="000000"/>
              <w:left w:val="single" w:sz="6" w:space="0" w:color="000000"/>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K быстрый крем</w:t>
            </w:r>
            <w:r>
              <w:t>    </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7704" w:type="dxa"/>
            <w:tcBorders>
              <w:top w:val="single" w:sz="6" w:space="0" w:color="000000"/>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Сделай это , Лори</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5</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Масло , растительное масло</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6</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Льюис   типа пшеница 1</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7</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Лук , голова</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8</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К салату</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9</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К. aghamb</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10</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C. Азар</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11</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B azuk</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12</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М паста</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13</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B рис</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14</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чечевица</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15</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H. ndkadzavar</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16</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Tsorenadzavar</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17</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Яйца, 01 класс</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18</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Тушка цыпленка, замороженная на месте, целая</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19</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Соль , корм, малый</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20</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   Черный чай</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21</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Т vomat пасты</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22</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Ghatsats перец красный</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23</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К. анди</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24</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йогурт</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lastRenderedPageBreak/>
              <w:t>25</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молоко</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26</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V гвоздь</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27</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помидор</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28</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Сметана</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29</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Озноб со стороны говяжьего мяса</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30</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Сгущенное молоко</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31</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Натуральный фруктовый сок</w:t>
            </w:r>
            <w:r>
              <w:t> </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32</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Halve</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33</w:t>
            </w:r>
          </w:p>
        </w:tc>
        <w:tc>
          <w:tcPr>
            <w:tcW w:w="7704" w:type="dxa"/>
            <w:tcBorders>
              <w:top w:val="single" w:sz="6" w:space="0" w:color="000000"/>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какао</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34</w:t>
            </w:r>
          </w:p>
        </w:tc>
        <w:tc>
          <w:tcPr>
            <w:tcW w:w="7704" w:type="dxa"/>
            <w:tcBorders>
              <w:top w:val="single" w:sz="6" w:space="0" w:color="000000"/>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Горошек консервированный</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35</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Консервированные ча aghtsr кукурузы</w:t>
            </w:r>
            <w:r>
              <w:t>   </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36</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вафля</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37</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Hachar</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38</w:t>
            </w:r>
          </w:p>
        </w:tc>
        <w:tc>
          <w:tcPr>
            <w:tcW w:w="7704" w:type="dxa"/>
            <w:tcBorders>
              <w:top w:val="single" w:sz="6" w:space="0" w:color="000000"/>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печенье</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39</w:t>
            </w:r>
          </w:p>
        </w:tc>
        <w:tc>
          <w:tcPr>
            <w:tcW w:w="7704" w:type="dxa"/>
            <w:tcBorders>
              <w:top w:val="single" w:sz="6" w:space="0" w:color="000000"/>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Зеленый </w:t>
            </w:r>
            <w:r>
              <w:t>,  </w:t>
            </w:r>
            <w:r>
              <w:rPr>
                <w:rFonts w:ascii="Sylfaen" w:hAnsi="Sylfaen"/>
              </w:rPr>
              <w:t>смешанный</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40</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тромб</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41</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Сушеный лавровый лист</w:t>
            </w:r>
            <w:r>
              <w:t>    </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42</w:t>
            </w:r>
          </w:p>
        </w:tc>
        <w:tc>
          <w:tcPr>
            <w:tcW w:w="7704" w:type="dxa"/>
            <w:tcBorders>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сливочное масло</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43</w:t>
            </w:r>
          </w:p>
        </w:tc>
        <w:tc>
          <w:tcPr>
            <w:tcW w:w="7704" w:type="dxa"/>
            <w:tcBorders>
              <w:bottom w:val="single" w:sz="6" w:space="0" w:color="000000"/>
              <w:right w:val="single" w:sz="6" w:space="0" w:color="000000"/>
            </w:tcBorders>
            <w:vAlign w:val="center"/>
          </w:tcPr>
          <w:p w:rsidR="00C535C9" w:rsidRPr="00C535C9" w:rsidRDefault="00C535C9" w:rsidP="00C535C9">
            <w:pPr>
              <w:pStyle w:val="af4"/>
              <w:spacing w:before="0" w:beforeAutospacing="0" w:after="0" w:afterAutospacing="0"/>
              <w:jc w:val="center"/>
              <w:rPr>
                <w:rFonts w:ascii="Sylfaen" w:hAnsi="Sylfaen"/>
              </w:rPr>
            </w:pPr>
            <w:r w:rsidRPr="00C535C9">
              <w:rPr>
                <w:rFonts w:ascii="Sylfaen" w:hAnsi="Sylfaen"/>
              </w:rPr>
              <w:t>Убойная</w:t>
            </w:r>
            <w:r w:rsidRPr="00C535C9">
              <w:rPr>
                <w:rFonts w:ascii="Sylfaen" w:hAnsi="Sylfaen"/>
              </w:rPr>
              <w:br/>
              <w:t>говядина без мяса, местная, свинина</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44</w:t>
            </w:r>
          </w:p>
        </w:tc>
        <w:tc>
          <w:tcPr>
            <w:tcW w:w="7704" w:type="dxa"/>
            <w:tcBorders>
              <w:top w:val="single" w:sz="6" w:space="0" w:color="000000"/>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Зеленый перец</w:t>
            </w:r>
            <w:r>
              <w:t>  </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45</w:t>
            </w:r>
          </w:p>
        </w:tc>
        <w:tc>
          <w:tcPr>
            <w:tcW w:w="7704" w:type="dxa"/>
            <w:tcBorders>
              <w:top w:val="single" w:sz="6" w:space="0" w:color="000000"/>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Соль лимонной кислоты</w:t>
            </w:r>
            <w:r>
              <w:t> </w:t>
            </w:r>
          </w:p>
        </w:tc>
      </w:tr>
      <w:tr w:rsidR="00C535C9" w:rsidRPr="009044F1" w:rsidTr="00226B2A">
        <w:trPr>
          <w:jc w:val="center"/>
        </w:trPr>
        <w:tc>
          <w:tcPr>
            <w:tcW w:w="1530" w:type="dxa"/>
            <w:vAlign w:val="center"/>
          </w:tcPr>
          <w:p w:rsidR="00C535C9" w:rsidRDefault="00C535C9" w:rsidP="00C535C9">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46</w:t>
            </w:r>
          </w:p>
        </w:tc>
        <w:tc>
          <w:tcPr>
            <w:tcW w:w="7704" w:type="dxa"/>
            <w:tcBorders>
              <w:top w:val="single" w:sz="6" w:space="0" w:color="000000"/>
              <w:bottom w:val="single" w:sz="6" w:space="0" w:color="000000"/>
              <w:right w:val="single" w:sz="6" w:space="0" w:color="000000"/>
            </w:tcBorders>
            <w:vAlign w:val="center"/>
          </w:tcPr>
          <w:p w:rsidR="00C535C9" w:rsidRDefault="00C535C9" w:rsidP="00C535C9">
            <w:pPr>
              <w:pStyle w:val="af4"/>
              <w:spacing w:before="0" w:beforeAutospacing="0" w:after="0" w:afterAutospacing="0"/>
              <w:jc w:val="center"/>
            </w:pPr>
            <w:r>
              <w:rPr>
                <w:rFonts w:ascii="Sylfaen" w:hAnsi="Sylfaen"/>
              </w:rPr>
              <w:t>изюм</w:t>
            </w:r>
          </w:p>
        </w:tc>
      </w:tr>
    </w:tbl>
    <w:p w:rsidR="000B2CFA" w:rsidRPr="000811C1" w:rsidRDefault="00816505" w:rsidP="002718B2">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w:t>
      </w:r>
      <w:r w:rsidRPr="009044F1">
        <w:rPr>
          <w:rFonts w:ascii="GHEA Grapalat" w:hAnsi="GHEA Grapalat"/>
        </w:rPr>
        <w:lastRenderedPageBreak/>
        <w:t>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lastRenderedPageBreak/>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Pr="009044F1">
        <w:rPr>
          <w:rFonts w:ascii="GHEA Grapalat" w:hAnsi="GHEA Grapalat"/>
          <w:sz w:val="24"/>
          <w:szCs w:val="24"/>
        </w:rPr>
        <w:t>не позднее, чем "окончательн</w:t>
      </w:r>
      <w:r w:rsidR="002718B2">
        <w:rPr>
          <w:rFonts w:ascii="GHEA Grapalat" w:hAnsi="GHEA Grapalat"/>
          <w:sz w:val="24"/>
          <w:szCs w:val="24"/>
        </w:rPr>
        <w:t xml:space="preserve">ый срок подачи заявок </w:t>
      </w:r>
      <w:r w:rsidR="002718B2" w:rsidRPr="002718B2">
        <w:rPr>
          <w:rFonts w:ascii="GHEA Grapalat" w:hAnsi="GHEA Grapalat"/>
          <w:b/>
          <w:sz w:val="24"/>
          <w:szCs w:val="24"/>
        </w:rPr>
        <w:t>10:00 часов 7</w:t>
      </w:r>
      <w:r w:rsidRPr="002718B2">
        <w:rPr>
          <w:rFonts w:ascii="GHEA Grapalat" w:hAnsi="GHEA Grapalat"/>
          <w:b/>
          <w:sz w:val="24"/>
          <w:szCs w:val="24"/>
        </w:rPr>
        <w:t>-го дня</w:t>
      </w:r>
      <w:r w:rsidRPr="009044F1">
        <w:rPr>
          <w:rFonts w:ascii="GHEA Grapalat" w:hAnsi="GHEA Grapalat"/>
          <w:sz w:val="24"/>
          <w:szCs w:val="24"/>
        </w:rPr>
        <w:t xml:space="preserve">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8A41FA" w:rsidRPr="008A41FA">
        <w:rPr>
          <w:rFonts w:ascii="GHEA Grapalat" w:hAnsi="GHEA Grapalat"/>
          <w:b/>
          <w:sz w:val="24"/>
          <w:szCs w:val="24"/>
        </w:rPr>
        <w:t>Котайкский марз, деревня Гарни, Г. Марзпетуни, ул. 20</w:t>
      </w:r>
      <w:r w:rsidRPr="008A41FA">
        <w:rPr>
          <w:rFonts w:ascii="GHEA Grapalat" w:hAnsi="GHEA Grapalat"/>
          <w:b/>
          <w:sz w:val="24"/>
          <w:szCs w:val="24"/>
        </w:rPr>
        <w:t xml:space="preserve"> не позднее, чем </w:t>
      </w:r>
      <w:r w:rsidR="008A41FA" w:rsidRPr="008A41FA">
        <w:rPr>
          <w:rFonts w:ascii="GHEA Grapalat" w:hAnsi="GHEA Grapalat"/>
          <w:b/>
          <w:sz w:val="24"/>
          <w:szCs w:val="24"/>
        </w:rPr>
        <w:t>10:00 часов 7</w:t>
      </w:r>
      <w:r w:rsidRPr="008A41FA">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8A41FA" w:rsidRPr="00376A83">
        <w:rPr>
          <w:rFonts w:ascii="GHEA Grapalat" w:hAnsi="GHEA Grapalat" w:cs="GHEA Grapalat"/>
          <w:b/>
          <w:sz w:val="24"/>
          <w:szCs w:val="24"/>
        </w:rPr>
        <w:t xml:space="preserve">Р. </w:t>
      </w:r>
      <w:r w:rsidR="008A41FA" w:rsidRPr="00376A83">
        <w:rPr>
          <w:rFonts w:ascii="Arial Unicode" w:hAnsi="Arial Unicode" w:cs="GHEA Grapalat"/>
          <w:b/>
          <w:sz w:val="24"/>
          <w:szCs w:val="24"/>
        </w:rPr>
        <w:t>Асатрян</w:t>
      </w:r>
      <w:r w:rsidR="008A41FA" w:rsidRPr="00376A83">
        <w:rPr>
          <w:rFonts w:ascii="Arial Unicode" w:hAnsi="Arial Unicode"/>
          <w:b/>
        </w:rPr>
        <w:t>у</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lastRenderedPageBreak/>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rsidR="00071119" w:rsidRDefault="00932115"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Pr="00932115">
        <w:rPr>
          <w:rFonts w:ascii="GHEA Grapalat" w:hAnsi="GHEA Grapalat" w:cs="Sylfaen"/>
          <w:sz w:val="24"/>
          <w:szCs w:val="24"/>
        </w:rPr>
        <w:t>фирменное наименование, марка</w:t>
      </w:r>
      <w:r>
        <w:rPr>
          <w:rFonts w:ascii="GHEA Grapalat" w:hAnsi="GHEA Grapalat" w:cs="Sylfaen"/>
          <w:sz w:val="24"/>
          <w:szCs w:val="24"/>
        </w:rPr>
        <w:t xml:space="preserve"> и</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3"/>
        <w:t>7</w:t>
      </w:r>
      <w:r w:rsidR="005F25EF">
        <w:rPr>
          <w:rFonts w:ascii="GHEA Grapalat" w:hAnsi="GHEA Grapalat" w:cs="Sylfaen"/>
          <w:sz w:val="24"/>
          <w:szCs w:val="24"/>
        </w:rPr>
        <w:t>:</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w:t>
      </w:r>
      <w:r>
        <w:rPr>
          <w:rFonts w:ascii="GHEA Grapalat" w:hAnsi="GHEA Grapalat" w:cs="Sylfaen"/>
          <w:sz w:val="24"/>
          <w:szCs w:val="24"/>
        </w:rPr>
        <w:lastRenderedPageBreak/>
        <w:t>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себестоимость, прибыль,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w:t>
      </w:r>
      <w:r w:rsidR="008A41FA">
        <w:rPr>
          <w:rFonts w:ascii="GHEA Grapalat" w:hAnsi="GHEA Grapalat"/>
          <w:sz w:val="24"/>
          <w:szCs w:val="24"/>
        </w:rPr>
        <w:t xml:space="preserve">скрытие заявок произойдет на </w:t>
      </w:r>
      <w:r w:rsidR="008A41FA" w:rsidRPr="008A41FA">
        <w:rPr>
          <w:rFonts w:ascii="GHEA Grapalat" w:hAnsi="GHEA Grapalat"/>
          <w:b/>
          <w:sz w:val="24"/>
          <w:szCs w:val="24"/>
        </w:rPr>
        <w:t>7-ый день в 10:00</w:t>
      </w:r>
      <w:r w:rsidRPr="008A41FA">
        <w:rPr>
          <w:rFonts w:ascii="GHEA Grapalat" w:hAnsi="GHEA Grapalat"/>
          <w:b/>
          <w:sz w:val="24"/>
          <w:szCs w:val="24"/>
        </w:rPr>
        <w:t xml:space="preserve"> со</w:t>
      </w:r>
      <w:r w:rsidRPr="009044F1">
        <w:rPr>
          <w:rFonts w:ascii="GHEA Grapalat" w:hAnsi="GHEA Grapalat"/>
          <w:sz w:val="24"/>
          <w:szCs w:val="24"/>
        </w:rPr>
        <w:t xml:space="preserve">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C72AF0" w:rsidRDefault="00FD2748" w:rsidP="00B46D58">
      <w:pPr>
        <w:pStyle w:val="a3"/>
        <w:widowControl w:val="0"/>
        <w:tabs>
          <w:tab w:val="left" w:pos="1134"/>
        </w:tabs>
        <w:spacing w:after="160" w:line="240" w:lineRule="auto"/>
        <w:ind w:firstLine="567"/>
        <w:rPr>
          <w:rFonts w:ascii="GHEA Grapalat" w:hAnsi="GHEA Grapalat" w:cs="Sylfaen"/>
          <w:b/>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72AF0" w:rsidRPr="00C72AF0">
        <w:rPr>
          <w:rFonts w:ascii="GHEA Grapalat" w:hAnsi="GHEA Grapalat"/>
          <w:i w:val="0"/>
          <w:sz w:val="24"/>
          <w:szCs w:val="24"/>
        </w:rPr>
        <w:t xml:space="preserve">, </w:t>
      </w:r>
      <w:r w:rsidR="00C72AF0" w:rsidRPr="00C72AF0">
        <w:rPr>
          <w:rFonts w:ascii="GHEA Grapalat" w:hAnsi="GHEA Grapalat"/>
          <w:b/>
          <w:i w:val="0"/>
          <w:sz w:val="24"/>
          <w:szCs w:val="24"/>
        </w:rPr>
        <w:t>установленному Центральным банком того дня.</w:t>
      </w:r>
      <w:r w:rsidR="00A01157" w:rsidRPr="00C72AF0">
        <w:rPr>
          <w:rFonts w:ascii="GHEA Grapalat" w:hAnsi="GHEA Grapalat"/>
          <w:b/>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w:t>
      </w:r>
      <w:r w:rsidRPr="009044F1">
        <w:rPr>
          <w:rFonts w:ascii="GHEA Grapalat" w:hAnsi="GHEA Grapalat"/>
          <w:sz w:val="24"/>
          <w:szCs w:val="24"/>
        </w:rPr>
        <w:lastRenderedPageBreak/>
        <w:t>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4"/>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признается участник занявший </w:t>
      </w:r>
      <w:r w:rsidR="005F2F3B" w:rsidRPr="008C0D41">
        <w:rPr>
          <w:rFonts w:ascii="GHEA Grapalat" w:hAnsi="GHEA Grapalat"/>
        </w:rPr>
        <w:lastRenderedPageBreak/>
        <w:t>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3D04BB" w:rsidRPr="007F50DE">
        <w:rPr>
          <w:rFonts w:ascii="GHEA Grapalat" w:hAnsi="GHEA Grapalat"/>
          <w:sz w:val="24"/>
          <w:szCs w:val="24"/>
        </w:rPr>
        <w:t xml:space="preserve"> 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 xml:space="preserve">В течение четырех рабочих дней, следующих за окончанием периода </w:t>
      </w:r>
      <w:r w:rsidRPr="009044F1">
        <w:rPr>
          <w:rFonts w:ascii="GHEA Grapalat" w:hAnsi="GHEA Grapalat"/>
        </w:rPr>
        <w:lastRenderedPageBreak/>
        <w:t>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3D04BB" w:rsidRPr="00C67FAB">
        <w:rPr>
          <w:rFonts w:ascii="GHEA Grapalat" w:hAnsi="GHEA Grapalat"/>
          <w:i/>
        </w:rPr>
        <w:t>в одностороннем порядке утвержденного заявления в виде неустойки (приложение 4.1) или наличных денег</w:t>
      </w:r>
      <w:r w:rsidR="001647D2" w:rsidRPr="001647D2">
        <w:rPr>
          <w:rFonts w:ascii="GHEA Grapalat" w:hAnsi="GHEA Grapalat"/>
        </w:rPr>
        <w:t xml:space="preserve">, которое должно быть действительным как минимум  включительнодо 20-го рабочего дня, следующего за днем полного </w:t>
      </w:r>
      <w:r w:rsidR="001647D2" w:rsidRPr="001647D2">
        <w:rPr>
          <w:rFonts w:ascii="GHEA Grapalat" w:hAnsi="GHEA Grapalat"/>
        </w:rPr>
        <w:lastRenderedPageBreak/>
        <w:t xml:space="preserve">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5"/>
        <w:t>12</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F75511" w:rsidRPr="00C67FAB">
        <w:rPr>
          <w:rFonts w:ascii="GHEA Grapalat" w:hAnsi="GHEA Grapalat"/>
          <w:i/>
        </w:rPr>
        <w:t>в одностороннем порядке утвержденного заявления-в виде неустойки (приложение 5.1) или наличных денег</w:t>
      </w:r>
      <w:r w:rsidR="009A0467">
        <w:rPr>
          <w:rStyle w:val="af6"/>
          <w:rFonts w:ascii="GHEA Grapalat" w:hAnsi="GHEA Grapalat"/>
        </w:rPr>
        <w:footnoteReference w:customMarkFollows="1" w:id="6"/>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w:t>
      </w:r>
      <w:r w:rsidRPr="006D7219">
        <w:rPr>
          <w:rFonts w:ascii="GHEA Grapalat" w:hAnsi="GHEA Grapalat"/>
        </w:rPr>
        <w:lastRenderedPageBreak/>
        <w:t xml:space="preserve">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7"/>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w:t>
      </w:r>
      <w:r w:rsidR="009639DF">
        <w:rPr>
          <w:rFonts w:ascii="GHEA Grapalat" w:hAnsi="GHEA Grapalat"/>
        </w:rPr>
        <w:lastRenderedPageBreak/>
        <w:t xml:space="preserve">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w:t>
      </w:r>
      <w:r w:rsidR="00C94324">
        <w:rPr>
          <w:rFonts w:ascii="GHEA Grapalat" w:hAnsi="GHEA Grapalat"/>
        </w:rPr>
        <w:t xml:space="preserve">гинала) и копий в 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7F50DE" w:rsidRDefault="00654E19" w:rsidP="00B46D58">
      <w:pPr>
        <w:pStyle w:val="norm"/>
        <w:widowControl w:val="0"/>
        <w:spacing w:after="160" w:line="240" w:lineRule="auto"/>
        <w:ind w:firstLine="284"/>
        <w:jc w:val="right"/>
        <w:rPr>
          <w:rFonts w:ascii="GHEA Grapalat" w:hAnsi="GHEA Grapalat"/>
          <w:b/>
          <w:sz w:val="24"/>
          <w:szCs w:val="24"/>
        </w:rPr>
      </w:pPr>
    </w:p>
    <w:p w:rsidR="00654E19" w:rsidRPr="007F50DE" w:rsidRDefault="00654E19" w:rsidP="00B46D58">
      <w:pPr>
        <w:pStyle w:val="norm"/>
        <w:widowControl w:val="0"/>
        <w:spacing w:after="160" w:line="240" w:lineRule="auto"/>
        <w:ind w:firstLine="284"/>
        <w:jc w:val="right"/>
        <w:rPr>
          <w:rFonts w:ascii="GHEA Grapalat" w:hAnsi="GHEA Grapalat"/>
          <w:b/>
          <w:sz w:val="24"/>
          <w:szCs w:val="24"/>
        </w:rPr>
      </w:pPr>
    </w:p>
    <w:p w:rsidR="00654E19" w:rsidRPr="007F50DE" w:rsidRDefault="00654E19" w:rsidP="00B46D58">
      <w:pPr>
        <w:pStyle w:val="norm"/>
        <w:widowControl w:val="0"/>
        <w:spacing w:after="160" w:line="240" w:lineRule="auto"/>
        <w:ind w:firstLine="284"/>
        <w:jc w:val="right"/>
        <w:rPr>
          <w:rFonts w:ascii="GHEA Grapalat" w:hAnsi="GHEA Grapalat"/>
          <w:b/>
          <w:sz w:val="24"/>
          <w:szCs w:val="24"/>
        </w:rPr>
      </w:pPr>
    </w:p>
    <w:p w:rsidR="00C94324" w:rsidRPr="007F50DE" w:rsidRDefault="00C94324" w:rsidP="00B46D58">
      <w:pPr>
        <w:pStyle w:val="norm"/>
        <w:widowControl w:val="0"/>
        <w:spacing w:after="160" w:line="240" w:lineRule="auto"/>
        <w:ind w:firstLine="284"/>
        <w:jc w:val="right"/>
        <w:rPr>
          <w:rFonts w:ascii="GHEA Grapalat" w:hAnsi="GHEA Grapalat"/>
          <w:b/>
          <w:sz w:val="24"/>
          <w:szCs w:val="24"/>
        </w:rPr>
      </w:pPr>
    </w:p>
    <w:p w:rsidR="00C94324" w:rsidRPr="007F50DE" w:rsidRDefault="00C94324" w:rsidP="00B46D58">
      <w:pPr>
        <w:pStyle w:val="norm"/>
        <w:widowControl w:val="0"/>
        <w:spacing w:after="160" w:line="240" w:lineRule="auto"/>
        <w:ind w:firstLine="284"/>
        <w:jc w:val="right"/>
        <w:rPr>
          <w:rFonts w:ascii="GHEA Grapalat" w:hAnsi="GHEA Grapalat"/>
          <w:b/>
          <w:sz w:val="24"/>
          <w:szCs w:val="24"/>
        </w:rPr>
      </w:pPr>
    </w:p>
    <w:p w:rsidR="00C94324" w:rsidRPr="007F50DE" w:rsidRDefault="00C94324" w:rsidP="00B46D58">
      <w:pPr>
        <w:pStyle w:val="norm"/>
        <w:widowControl w:val="0"/>
        <w:spacing w:after="160" w:line="240" w:lineRule="auto"/>
        <w:ind w:firstLine="284"/>
        <w:jc w:val="right"/>
        <w:rPr>
          <w:rFonts w:ascii="GHEA Grapalat" w:hAnsi="GHEA Grapalat"/>
          <w:b/>
          <w:sz w:val="24"/>
          <w:szCs w:val="24"/>
        </w:rPr>
      </w:pPr>
    </w:p>
    <w:p w:rsidR="00C94324" w:rsidRPr="007F50DE" w:rsidRDefault="00C94324" w:rsidP="00B46D58">
      <w:pPr>
        <w:pStyle w:val="norm"/>
        <w:widowControl w:val="0"/>
        <w:spacing w:after="160" w:line="240" w:lineRule="auto"/>
        <w:ind w:firstLine="284"/>
        <w:jc w:val="right"/>
        <w:rPr>
          <w:rFonts w:ascii="GHEA Grapalat" w:hAnsi="GHEA Grapalat"/>
          <w:b/>
          <w:sz w:val="24"/>
          <w:szCs w:val="24"/>
        </w:rPr>
      </w:pPr>
    </w:p>
    <w:p w:rsidR="00C94324" w:rsidRPr="007F50DE" w:rsidRDefault="00C94324" w:rsidP="00B46D58">
      <w:pPr>
        <w:pStyle w:val="norm"/>
        <w:widowControl w:val="0"/>
        <w:spacing w:after="160" w:line="240" w:lineRule="auto"/>
        <w:ind w:firstLine="284"/>
        <w:jc w:val="right"/>
        <w:rPr>
          <w:rFonts w:ascii="GHEA Grapalat" w:hAnsi="GHEA Grapalat"/>
          <w:b/>
          <w:sz w:val="24"/>
          <w:szCs w:val="24"/>
        </w:rPr>
      </w:pPr>
    </w:p>
    <w:p w:rsidR="00654E19" w:rsidRPr="007F50DE"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5104AE" w:rsidRDefault="00B2572B" w:rsidP="005104AE">
      <w:pPr>
        <w:pStyle w:val="31"/>
        <w:widowControl w:val="0"/>
        <w:spacing w:after="160" w:line="240" w:lineRule="auto"/>
        <w:jc w:val="right"/>
        <w:rPr>
          <w:rFonts w:ascii="GHEA Grapalat" w:hAnsi="GHEA Grapalat"/>
          <w:i/>
          <w:sz w:val="24"/>
          <w:szCs w:val="24"/>
          <w:lang w:val="af-ZA" w:eastAsia="en-US" w:bidi="ar-SA"/>
        </w:rPr>
      </w:pPr>
      <w:r w:rsidRPr="00BF4E90">
        <w:rPr>
          <w:rFonts w:ascii="GHEA Grapalat" w:hAnsi="GHEA Grapalat"/>
          <w:b/>
          <w:sz w:val="24"/>
          <w:szCs w:val="24"/>
        </w:rPr>
        <w:t xml:space="preserve">к Приглашению на </w:t>
      </w:r>
      <w:r w:rsidR="007F50DE" w:rsidRPr="00FD0971">
        <w:rPr>
          <w:rFonts w:ascii="GHEA Grapalat" w:hAnsi="GHEA Grapalat"/>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5104AE" w:rsidRPr="005104AE">
        <w:rPr>
          <w:rFonts w:ascii="GHEA Grapalat" w:hAnsi="GHEA Grapalat"/>
          <w:i/>
          <w:sz w:val="24"/>
          <w:szCs w:val="24"/>
          <w:lang w:val="af-ZA" w:eastAsia="en-US" w:bidi="ar-SA"/>
        </w:rPr>
        <w:t>ԳՄ-ԳՀԱՊՁԲ -20/1</w:t>
      </w:r>
    </w:p>
    <w:p w:rsidR="00B2572B" w:rsidRPr="00374F4A" w:rsidRDefault="00B2572B" w:rsidP="005104AE">
      <w:pPr>
        <w:pStyle w:val="31"/>
        <w:widowControl w:val="0"/>
        <w:spacing w:after="160" w:line="240" w:lineRule="auto"/>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7F50DE" w:rsidRPr="00FD0971">
        <w:rPr>
          <w:rFonts w:ascii="GHEA Grapalat" w:hAnsi="GHEA Grapalat"/>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7F50DE" w:rsidRDefault="007F50DE" w:rsidP="007F50DE">
      <w:pPr>
        <w:pStyle w:val="31"/>
        <w:widowControl w:val="0"/>
        <w:spacing w:after="160" w:line="240" w:lineRule="auto"/>
        <w:ind w:firstLine="0"/>
        <w:jc w:val="left"/>
        <w:rPr>
          <w:rFonts w:ascii="GHEA Grapalat" w:hAnsi="GHEA Grapalat"/>
          <w:sz w:val="24"/>
          <w:szCs w:val="24"/>
        </w:rPr>
      </w:pPr>
      <w:r w:rsidRPr="00115FE0">
        <w:rPr>
          <w:rFonts w:ascii="GHEA Grapalat" w:hAnsi="GHEA Grapalat"/>
        </w:rPr>
        <w:t>«</w:t>
      </w:r>
      <w:r w:rsidRPr="007F50DE">
        <w:rPr>
          <w:rFonts w:ascii="GHEA Grapalat" w:hAnsi="GHEA Grapalat"/>
          <w:sz w:val="24"/>
          <w:szCs w:val="24"/>
        </w:rPr>
        <w:t xml:space="preserve">ГАРНИ ДЕТСКИЙ САД» ОНО </w:t>
      </w:r>
      <w:r w:rsidR="00374F4A" w:rsidRPr="007F50DE">
        <w:rPr>
          <w:rFonts w:ascii="GHEA Grapalat" w:hAnsi="GHEA Grapalat"/>
          <w:sz w:val="24"/>
          <w:szCs w:val="24"/>
        </w:rPr>
        <w:t xml:space="preserve"> под кодом </w:t>
      </w:r>
      <w:r w:rsidR="005104AE" w:rsidRPr="005104AE">
        <w:rPr>
          <w:rFonts w:ascii="GHEA Grapalat" w:hAnsi="GHEA Grapalat"/>
          <w:i/>
          <w:sz w:val="24"/>
          <w:szCs w:val="24"/>
          <w:lang w:val="af-ZA" w:eastAsia="en-US" w:bidi="ar-SA"/>
        </w:rPr>
        <w:t>ԳՄ-ԳՀԱՊՁԲ -20/1</w:t>
      </w:r>
      <w:r w:rsidRPr="00FD0971">
        <w:rPr>
          <w:rFonts w:ascii="GHEA Grapalat" w:hAnsi="GHEA Grapalat"/>
          <w:sz w:val="24"/>
          <w:szCs w:val="24"/>
        </w:rPr>
        <w:t>запрос котировок</w:t>
      </w:r>
      <w:r w:rsidR="00374F4A" w:rsidRPr="007F50DE">
        <w:rPr>
          <w:rFonts w:ascii="GHEA Grapalat" w:hAnsi="GHEA Grapalat"/>
          <w:sz w:val="24"/>
          <w:szCs w:val="24"/>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7F50DE" w:rsidRPr="00FD0971">
        <w:rPr>
          <w:rFonts w:ascii="GHEA Grapalat" w:hAnsi="GHEA Grapalat"/>
        </w:rPr>
        <w:t>запрос котировок</w:t>
      </w:r>
      <w:r>
        <w:rPr>
          <w:rFonts w:ascii="GHEA Grapalat" w:hAnsi="GHEA Grapalat"/>
        </w:rPr>
        <w:t xml:space="preserve"> под кодом </w:t>
      </w:r>
      <w:r w:rsidR="005104AE" w:rsidRPr="005104AE">
        <w:rPr>
          <w:rFonts w:ascii="GHEA Grapalat" w:hAnsi="GHEA Grapalat"/>
          <w:i/>
          <w:lang w:val="af-ZA" w:eastAsia="en-US" w:bidi="ar-SA"/>
        </w:rPr>
        <w:t>ԳՄ-ԳՀԱՊՁԲ -20/1</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Pr="007F50DE" w:rsidRDefault="006B3E56" w:rsidP="007F50DE">
      <w:pPr>
        <w:pStyle w:val="aff"/>
        <w:widowControl w:val="0"/>
        <w:numPr>
          <w:ilvl w:val="0"/>
          <w:numId w:val="22"/>
        </w:numPr>
        <w:tabs>
          <w:tab w:val="left" w:pos="567"/>
        </w:tabs>
        <w:spacing w:after="160"/>
        <w:jc w:val="both"/>
        <w:rPr>
          <w:rFonts w:ascii="GHEA Grapalat" w:hAnsi="GHEA Grapalat"/>
        </w:rPr>
      </w:pPr>
      <w:r w:rsidRPr="007F50DE">
        <w:rPr>
          <w:rFonts w:ascii="GHEA Grapalat" w:hAnsi="GHEA Grapalat"/>
        </w:rPr>
        <w:lastRenderedPageBreak/>
        <w:t xml:space="preserve">в рамках участия в </w:t>
      </w:r>
      <w:r w:rsidR="00305944" w:rsidRPr="007F50DE">
        <w:rPr>
          <w:rFonts w:ascii="GHEA Grapalat" w:hAnsi="GHEA Grapalat"/>
        </w:rPr>
        <w:t xml:space="preserve">открытом конкурсе </w:t>
      </w:r>
      <w:r w:rsidRPr="007F50DE">
        <w:rPr>
          <w:rFonts w:ascii="GHEA Grapalat" w:hAnsi="GHEA Grapalat"/>
        </w:rPr>
        <w:t xml:space="preserve">под кодом </w:t>
      </w:r>
      <w:r w:rsidR="005104AE" w:rsidRPr="005104AE">
        <w:rPr>
          <w:rFonts w:ascii="GHEA Grapalat" w:hAnsi="GHEA Grapalat"/>
          <w:i/>
          <w:lang w:val="af-ZA" w:eastAsia="en-US" w:bidi="ar-SA"/>
        </w:rPr>
        <w:t>ԳՄ-ԳՀԱՊՁԲ -20/1</w:t>
      </w:r>
      <w:r w:rsidRPr="007F50DE">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7F50DE" w:rsidRPr="00FD0971">
        <w:rPr>
          <w:rFonts w:ascii="GHEA Grapalat" w:hAnsi="GHEA Grapalat"/>
        </w:rPr>
        <w:t>запрос котировок</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9"/>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110534" w:rsidP="00B46D58">
      <w:pPr>
        <w:jc w:val="both"/>
        <w:rPr>
          <w:rFonts w:ascii="GHEA Grapalat" w:hAnsi="GHEA Grapalat"/>
        </w:rPr>
      </w:pP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7F50DE">
      <w:pPr>
        <w:pStyle w:val="31"/>
        <w:widowControl w:val="0"/>
        <w:spacing w:after="160" w:line="240" w:lineRule="auto"/>
        <w:jc w:val="right"/>
        <w:rPr>
          <w:rFonts w:ascii="GHEA Grapalat" w:hAnsi="GHEA Grapalat"/>
          <w:b/>
        </w:rPr>
      </w:pPr>
      <w:r w:rsidRPr="001439BD">
        <w:rPr>
          <w:rFonts w:ascii="GHEA Grapalat" w:hAnsi="GHEA Grapalat"/>
          <w:b/>
          <w:sz w:val="24"/>
          <w:szCs w:val="24"/>
        </w:rPr>
        <w:t xml:space="preserve">к Приглашению на </w:t>
      </w:r>
      <w:r w:rsidR="007F50DE" w:rsidRPr="00FD0971">
        <w:rPr>
          <w:rFonts w:ascii="GHEA Grapalat" w:hAnsi="GHEA Grapalat"/>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5104AE" w:rsidRPr="005104AE">
        <w:rPr>
          <w:rFonts w:ascii="GHEA Grapalat" w:hAnsi="GHEA Grapalat"/>
          <w:i/>
          <w:sz w:val="24"/>
          <w:szCs w:val="24"/>
          <w:lang w:val="af-ZA" w:eastAsia="en-US" w:bidi="ar-SA"/>
        </w:rPr>
        <w:t>ԳՄ-ԳՀԱՊՁԲ -20/1</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444CB8" w:rsidRPr="00FD0971">
        <w:rPr>
          <w:rFonts w:ascii="GHEA Grapalat" w:hAnsi="GHEA Grapalat"/>
        </w:rPr>
        <w:t>запрос котировок</w:t>
      </w:r>
      <w:r w:rsidRPr="009044F1">
        <w:rPr>
          <w:rFonts w:ascii="GHEA Grapalat" w:hAnsi="GHEA Grapalat"/>
        </w:rPr>
        <w:t xml:space="preserve"> под кодом </w:t>
      </w:r>
      <w:r w:rsidR="005104AE" w:rsidRPr="005104AE">
        <w:rPr>
          <w:rFonts w:ascii="GHEA Grapalat" w:hAnsi="GHEA Grapalat"/>
          <w:i/>
          <w:lang w:val="af-ZA" w:eastAsia="en-US" w:bidi="ar-SA"/>
        </w:rPr>
        <w:t>ԳՄ-ԳՀԱՊՁԲ -20/1</w:t>
      </w:r>
      <w:r w:rsidRPr="009044F1">
        <w:rPr>
          <w:rFonts w:ascii="GHEA Grapalat" w:hAnsi="GHEA Grapalat"/>
        </w:rPr>
        <w:t xml:space="preserve"> 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444CB8">
      <w:pPr>
        <w:pStyle w:val="31"/>
        <w:widowControl w:val="0"/>
        <w:spacing w:after="160" w:line="240" w:lineRule="auto"/>
        <w:jc w:val="right"/>
        <w:rPr>
          <w:rFonts w:ascii="GHEA Grapalat" w:hAnsi="GHEA Grapalat"/>
        </w:rPr>
      </w:pPr>
      <w:r w:rsidRPr="001439BD">
        <w:rPr>
          <w:rFonts w:ascii="GHEA Grapalat" w:hAnsi="GHEA Grapalat"/>
          <w:b/>
          <w:sz w:val="24"/>
          <w:szCs w:val="24"/>
        </w:rPr>
        <w:t xml:space="preserve">к Приглашению на </w:t>
      </w:r>
      <w:r w:rsidR="00444CB8" w:rsidRPr="00FD0971">
        <w:rPr>
          <w:rFonts w:ascii="GHEA Grapalat" w:hAnsi="GHEA Grapalat"/>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104AE" w:rsidRPr="005104AE">
        <w:rPr>
          <w:rFonts w:ascii="GHEA Grapalat" w:hAnsi="GHEA Grapalat"/>
          <w:i/>
          <w:sz w:val="24"/>
          <w:szCs w:val="24"/>
          <w:lang w:val="af-ZA" w:eastAsia="en-US" w:bidi="ar-SA"/>
        </w:rPr>
        <w:t>ԳՄ-ԳՀԱՊՁԲ -20/1</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444CB8">
      <w:pPr>
        <w:pStyle w:val="31"/>
        <w:widowControl w:val="0"/>
        <w:spacing w:after="160" w:line="240" w:lineRule="auto"/>
        <w:ind w:firstLine="0"/>
        <w:rPr>
          <w:rFonts w:ascii="GHEA Grapalat" w:hAnsi="GHEA Grapalat"/>
        </w:rPr>
      </w:pPr>
      <w:r w:rsidRPr="005744FC">
        <w:rPr>
          <w:rFonts w:ascii="GHEA Grapalat" w:hAnsi="GHEA Grapalat"/>
          <w:spacing w:val="-6"/>
        </w:rPr>
        <w:t xml:space="preserve">Рассмотрев приглашение на </w:t>
      </w:r>
      <w:r w:rsidR="00444CB8" w:rsidRPr="00FD0971">
        <w:rPr>
          <w:rFonts w:ascii="GHEA Grapalat" w:hAnsi="GHEA Grapalat"/>
          <w:sz w:val="24"/>
          <w:szCs w:val="24"/>
        </w:rPr>
        <w:t>запрос котировок</w:t>
      </w:r>
      <w:r w:rsidRPr="005744FC">
        <w:rPr>
          <w:rFonts w:ascii="GHEA Grapalat" w:hAnsi="GHEA Grapalat"/>
          <w:spacing w:val="-6"/>
        </w:rPr>
        <w:t xml:space="preserve">под кодом </w:t>
      </w:r>
      <w:r w:rsidR="005104AE" w:rsidRPr="005104AE">
        <w:rPr>
          <w:rFonts w:ascii="GHEA Grapalat" w:hAnsi="GHEA Grapalat"/>
          <w:i/>
          <w:sz w:val="24"/>
          <w:szCs w:val="24"/>
          <w:lang w:val="af-ZA" w:eastAsia="en-US" w:bidi="ar-SA"/>
        </w:rPr>
        <w:t>ԳՄ-ԳՀԱՊՁԲ -20/1</w:t>
      </w:r>
      <w:r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0"/>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444CB8" w:rsidRPr="009044F1" w:rsidRDefault="003D2FE2" w:rsidP="00444CB8">
      <w:pPr>
        <w:pStyle w:val="31"/>
        <w:widowControl w:val="0"/>
        <w:spacing w:after="160" w:line="240" w:lineRule="auto"/>
        <w:jc w:val="right"/>
        <w:rPr>
          <w:rFonts w:ascii="GHEA Grapalat" w:hAnsi="GHEA Grapalat"/>
        </w:rPr>
      </w:pPr>
      <w:r w:rsidRPr="00B138F3">
        <w:rPr>
          <w:rFonts w:ascii="GHEA Grapalat" w:hAnsi="GHEA Grapalat"/>
          <w:i/>
          <w:sz w:val="22"/>
          <w:szCs w:val="22"/>
        </w:rPr>
        <w:t xml:space="preserve">к Приглашению на </w:t>
      </w:r>
      <w:r w:rsidR="00444CB8" w:rsidRPr="00FD0971">
        <w:rPr>
          <w:rFonts w:ascii="GHEA Grapalat" w:hAnsi="GHEA Grapalat"/>
          <w:sz w:val="24"/>
          <w:szCs w:val="24"/>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5104AE" w:rsidRPr="005104AE">
        <w:rPr>
          <w:rFonts w:ascii="GHEA Grapalat" w:hAnsi="GHEA Grapalat"/>
          <w:i/>
          <w:sz w:val="24"/>
          <w:szCs w:val="24"/>
          <w:lang w:val="af-ZA" w:eastAsia="en-US" w:bidi="ar-SA"/>
        </w:rPr>
        <w:t>ԳՄ-ԳՀԱՊՁԲ -20/1</w:t>
      </w:r>
    </w:p>
    <w:p w:rsidR="003D2FE2" w:rsidRPr="00B138F3" w:rsidRDefault="003D2FE2" w:rsidP="00444CB8">
      <w:pPr>
        <w:widowControl w:val="0"/>
        <w:spacing w:after="160"/>
        <w:jc w:val="right"/>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1"/>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444CB8" w:rsidRPr="00444CB8" w:rsidRDefault="003D2FE2" w:rsidP="00444CB8">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4CB8" w:rsidRPr="00115FE0">
        <w:rPr>
          <w:rFonts w:ascii="GHEA Grapalat" w:hAnsi="GHEA Grapalat"/>
        </w:rPr>
        <w:t xml:space="preserve">«ГАРНИ ДЕТСКИЙ САД» </w:t>
      </w:r>
      <w:r w:rsidR="00444CB8" w:rsidRPr="006C6C6D">
        <w:rPr>
          <w:rFonts w:ascii="Arial" w:hAnsi="Arial"/>
        </w:rPr>
        <w:t>ОНО</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5104AE" w:rsidRPr="005104AE">
        <w:rPr>
          <w:rFonts w:ascii="GHEA Grapalat" w:hAnsi="GHEA Grapalat"/>
          <w:i/>
          <w:lang w:val="af-ZA" w:eastAsia="en-US" w:bidi="ar-SA"/>
        </w:rPr>
        <w:t>ԳՄ-ԳՀԱՊՁԲ -20/1</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583E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583E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583E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583E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444CB8" w:rsidRPr="00115FE0">
              <w:rPr>
                <w:rFonts w:ascii="GHEA Grapalat" w:hAnsi="GHEA Grapalat"/>
              </w:rPr>
              <w:t xml:space="preserve">«ГАРНИ ДЕТСКИЙ САД» </w:t>
            </w:r>
            <w:r w:rsidR="00444CB8" w:rsidRPr="006C6C6D">
              <w:rPr>
                <w:rFonts w:ascii="Arial" w:hAnsi="Arial"/>
              </w:rPr>
              <w:t>ОНО</w:t>
            </w:r>
          </w:p>
        </w:tc>
      </w:tr>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583E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444CB8" w:rsidRPr="00444CB8">
              <w:rPr>
                <w:rFonts w:ascii="GHEA Grapalat" w:hAnsi="GHEA Grapalat" w:cs="Arial"/>
                <w:sz w:val="20"/>
                <w:szCs w:val="20"/>
                <w:lang w:val="en-US" w:eastAsia="en-US" w:bidi="ar-SA"/>
              </w:rPr>
              <w:t>03520787</w:t>
            </w:r>
          </w:p>
        </w:tc>
      </w:tr>
      <w:tr w:rsidR="00B138F3" w:rsidRPr="00B138F3" w:rsidTr="00583E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444CB8" w:rsidRPr="00444CB8">
              <w:rPr>
                <w:rFonts w:ascii="GHEA Grapalat" w:hAnsi="GHEA Grapalat"/>
              </w:rPr>
              <w:t>ЗАО "АКБА-КРЕДИТ-АГРИКОЛЬ БАНК"</w:t>
            </w:r>
          </w:p>
        </w:tc>
      </w:tr>
      <w:tr w:rsidR="00B138F3" w:rsidRPr="00B138F3" w:rsidTr="00583E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444CB8" w:rsidRPr="00444CB8">
              <w:rPr>
                <w:rFonts w:ascii="GHEA Grapalat" w:hAnsi="GHEA Grapalat" w:cs="Arial"/>
                <w:sz w:val="20"/>
                <w:szCs w:val="20"/>
                <w:lang w:val="en-US" w:eastAsia="en-US" w:bidi="ar-SA"/>
              </w:rPr>
              <w:t>220115140307000</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583EDE">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583E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583E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583EDE">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583ED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583EDE">
            <w:pPr>
              <w:widowControl w:val="0"/>
              <w:spacing w:after="160"/>
              <w:rPr>
                <w:rFonts w:ascii="GHEA Grapalat" w:hAnsi="GHEA Grapalat" w:cs="Sylfaen"/>
              </w:rPr>
            </w:pPr>
          </w:p>
          <w:p w:rsidR="00C3421C" w:rsidRPr="00B138F3" w:rsidRDefault="00C3421C" w:rsidP="00583EDE">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583EDE">
            <w:pPr>
              <w:widowControl w:val="0"/>
              <w:spacing w:after="160"/>
              <w:rPr>
                <w:rFonts w:ascii="GHEA Grapalat" w:hAnsi="GHEA Grapalat" w:cs="Sylfaen"/>
              </w:rPr>
            </w:pPr>
          </w:p>
          <w:p w:rsidR="00C3421C" w:rsidRPr="00B138F3" w:rsidRDefault="00C3421C" w:rsidP="00583EDE">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583EDE">
            <w:pPr>
              <w:widowControl w:val="0"/>
              <w:spacing w:after="160"/>
              <w:rPr>
                <w:rFonts w:ascii="GHEA Grapalat" w:hAnsi="GHEA Grapalat" w:cs="Sylfaen"/>
              </w:rPr>
            </w:pPr>
          </w:p>
          <w:p w:rsidR="00C3421C" w:rsidRPr="00B138F3" w:rsidRDefault="00C3421C" w:rsidP="00583ED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583ED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583ED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583EDE">
            <w:pPr>
              <w:widowControl w:val="0"/>
              <w:spacing w:after="160"/>
              <w:rPr>
                <w:rFonts w:ascii="GHEA Grapalat" w:hAnsi="GHEA Grapalat" w:cs="Sylfaen"/>
              </w:rPr>
            </w:pPr>
          </w:p>
          <w:p w:rsidR="00C3421C" w:rsidRPr="00B138F3" w:rsidRDefault="00C3421C" w:rsidP="00583EDE">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583EDE">
            <w:pPr>
              <w:widowControl w:val="0"/>
              <w:spacing w:after="160"/>
              <w:jc w:val="right"/>
              <w:rPr>
                <w:rFonts w:ascii="GHEA Grapalat" w:hAnsi="GHEA Grapalat" w:cs="Tahoma"/>
              </w:rPr>
            </w:pPr>
          </w:p>
          <w:p w:rsidR="00C3421C" w:rsidRPr="00B138F3" w:rsidRDefault="00C3421C" w:rsidP="00583EDE">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583EDE">
            <w:pPr>
              <w:widowControl w:val="0"/>
              <w:spacing w:after="160"/>
              <w:rPr>
                <w:rFonts w:ascii="GHEA Grapalat" w:hAnsi="GHEA Grapalat" w:cs="Sylfaen"/>
              </w:rPr>
            </w:pPr>
          </w:p>
          <w:p w:rsidR="00C3421C" w:rsidRPr="00B138F3" w:rsidRDefault="00C3421C" w:rsidP="00583ED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583EDE">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583ED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583EDE">
            <w:pPr>
              <w:widowControl w:val="0"/>
              <w:spacing w:after="160"/>
              <w:rPr>
                <w:rFonts w:ascii="GHEA Grapalat" w:hAnsi="GHEA Grapalat"/>
              </w:rPr>
            </w:pPr>
          </w:p>
          <w:p w:rsidR="00C3421C" w:rsidRPr="00B138F3" w:rsidRDefault="00C3421C" w:rsidP="00583EDE">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583ED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583EDE">
            <w:pPr>
              <w:widowControl w:val="0"/>
              <w:spacing w:after="160"/>
              <w:rPr>
                <w:rFonts w:ascii="GHEA Grapalat" w:hAnsi="GHEA Grapalat" w:cs="Tahoma"/>
              </w:rPr>
            </w:pPr>
          </w:p>
          <w:p w:rsidR="00C3421C" w:rsidRPr="00B138F3" w:rsidRDefault="00C3421C" w:rsidP="00583ED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583ED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583EDE">
            <w:pPr>
              <w:widowControl w:val="0"/>
              <w:spacing w:after="160"/>
              <w:rPr>
                <w:rFonts w:ascii="GHEA Grapalat" w:hAnsi="GHEA Grapalat" w:cs="Tahoma"/>
              </w:rPr>
            </w:pPr>
          </w:p>
          <w:p w:rsidR="00C3421C" w:rsidRPr="00B138F3" w:rsidRDefault="00C3421C" w:rsidP="00583EDE">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583ED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583EDE">
            <w:pPr>
              <w:widowControl w:val="0"/>
              <w:spacing w:after="160"/>
              <w:rPr>
                <w:rFonts w:ascii="GHEA Grapalat" w:hAnsi="GHEA Grapalat" w:cs="Arial"/>
              </w:rPr>
            </w:pPr>
          </w:p>
        </w:tc>
      </w:tr>
      <w:tr w:rsidR="00B138F3" w:rsidRPr="00B138F3" w:rsidTr="00583EDE">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583ED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583EDE">
            <w:pPr>
              <w:widowControl w:val="0"/>
              <w:spacing w:after="160"/>
              <w:rPr>
                <w:rFonts w:ascii="GHEA Grapalat" w:hAnsi="GHEA Grapalat" w:cs="Sylfaen"/>
              </w:rPr>
            </w:pPr>
          </w:p>
          <w:p w:rsidR="00C3421C" w:rsidRPr="00B138F3" w:rsidRDefault="00C3421C" w:rsidP="00583ED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583ED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583EDE">
            <w:pPr>
              <w:widowControl w:val="0"/>
              <w:spacing w:after="160"/>
              <w:rPr>
                <w:rFonts w:ascii="GHEA Grapalat" w:hAnsi="GHEA Grapalat"/>
              </w:rPr>
            </w:pPr>
          </w:p>
          <w:p w:rsidR="00C3421C" w:rsidRPr="00B138F3" w:rsidRDefault="00C3421C" w:rsidP="00583ED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583ED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583ED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583ED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583ED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p>
        </w:tc>
      </w:tr>
      <w:tr w:rsidR="00FF3DE9"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AF4211" w:rsidRPr="00B138F3" w:rsidRDefault="00444CB8" w:rsidP="005104AE">
      <w:pPr>
        <w:pStyle w:val="31"/>
        <w:widowControl w:val="0"/>
        <w:spacing w:after="160" w:line="240" w:lineRule="auto"/>
        <w:jc w:val="right"/>
        <w:rPr>
          <w:rFonts w:ascii="GHEA Grapalat" w:hAnsi="GHEA Grapalat"/>
          <w:b/>
        </w:rPr>
      </w:pPr>
      <w:r w:rsidRPr="00B138F3">
        <w:rPr>
          <w:rFonts w:ascii="GHEA Grapalat" w:hAnsi="GHEA Grapalat"/>
          <w:i/>
          <w:sz w:val="22"/>
          <w:szCs w:val="22"/>
        </w:rPr>
        <w:t xml:space="preserve">к Приглашению на </w:t>
      </w:r>
      <w:r w:rsidRPr="00FD0971">
        <w:rPr>
          <w:rFonts w:ascii="GHEA Grapalat" w:hAnsi="GHEA Grapalat"/>
          <w:sz w:val="24"/>
          <w:szCs w:val="24"/>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5104AE" w:rsidRPr="005104AE">
        <w:rPr>
          <w:rFonts w:ascii="GHEA Grapalat" w:hAnsi="GHEA Grapalat"/>
          <w:i/>
          <w:sz w:val="24"/>
          <w:szCs w:val="24"/>
          <w:lang w:val="af-ZA" w:eastAsia="en-US" w:bidi="ar-SA"/>
        </w:rPr>
        <w:t>ԳՄ-ԳՀԱՊՁԲ -20/1</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583EDE">
        <w:tc>
          <w:tcPr>
            <w:tcW w:w="4786" w:type="dxa"/>
          </w:tcPr>
          <w:p w:rsidR="000A214C" w:rsidRPr="00B138F3" w:rsidRDefault="000A214C" w:rsidP="00583ED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583ED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444CB8" w:rsidRDefault="000A214C" w:rsidP="00444CB8">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444CB8" w:rsidRPr="00115FE0">
        <w:rPr>
          <w:rFonts w:ascii="GHEA Grapalat" w:hAnsi="GHEA Grapalat"/>
        </w:rPr>
        <w:t xml:space="preserve">«ГАРНИ ДЕТСКИЙ САД» </w:t>
      </w:r>
      <w:r w:rsidR="00444CB8" w:rsidRPr="006C6C6D">
        <w:rPr>
          <w:rFonts w:ascii="Arial" w:hAnsi="Arial"/>
        </w:rPr>
        <w:t>ОНО</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5104AE" w:rsidRPr="005104AE">
        <w:rPr>
          <w:rFonts w:ascii="GHEA Grapalat" w:hAnsi="GHEA Grapalat"/>
          <w:i/>
          <w:lang w:val="af-ZA" w:eastAsia="en-US" w:bidi="ar-SA"/>
        </w:rPr>
        <w:t>ԳՄ-ԳՀԱՊՁԲ -20/1</w:t>
      </w:r>
    </w:p>
    <w:p w:rsidR="000A214C" w:rsidRPr="00B138F3" w:rsidRDefault="000A214C" w:rsidP="000A214C">
      <w:pPr>
        <w:widowControl w:val="0"/>
        <w:spacing w:after="160"/>
        <w:ind w:left="5245"/>
        <w:jc w:val="both"/>
        <w:rPr>
          <w:rFonts w:ascii="GHEA Grapalat" w:hAnsi="GHEA Grapalat" w:cs="GHEA Grapalat"/>
        </w:rPr>
      </w:pP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583E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583E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583E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583E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444CB8" w:rsidRPr="00115FE0">
              <w:rPr>
                <w:rFonts w:ascii="GHEA Grapalat" w:hAnsi="GHEA Grapalat"/>
              </w:rPr>
              <w:t xml:space="preserve">«ГАРНИ ДЕТСКИЙ САД» </w:t>
            </w:r>
            <w:r w:rsidR="00444CB8" w:rsidRPr="006C6C6D">
              <w:rPr>
                <w:rFonts w:ascii="Arial" w:hAnsi="Arial"/>
              </w:rPr>
              <w:t>ОНО</w:t>
            </w:r>
          </w:p>
        </w:tc>
      </w:tr>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583E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444CB8" w:rsidRPr="00444CB8">
              <w:rPr>
                <w:rFonts w:ascii="GHEA Grapalat" w:hAnsi="GHEA Grapalat" w:cs="Arial"/>
                <w:sz w:val="20"/>
                <w:szCs w:val="20"/>
                <w:lang w:val="en-US" w:eastAsia="en-US" w:bidi="ar-SA"/>
              </w:rPr>
              <w:t>03520787</w:t>
            </w:r>
          </w:p>
        </w:tc>
      </w:tr>
      <w:tr w:rsidR="00B138F3" w:rsidRPr="00B138F3" w:rsidTr="00583E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444CB8" w:rsidRPr="00444CB8">
              <w:rPr>
                <w:rFonts w:ascii="GHEA Grapalat" w:hAnsi="GHEA Grapalat"/>
              </w:rPr>
              <w:t>ЗАО "АКБА-КРЕДИТ-АГРИКОЛЬ БАНК"</w:t>
            </w:r>
          </w:p>
        </w:tc>
      </w:tr>
      <w:tr w:rsidR="00B138F3" w:rsidRPr="00B138F3" w:rsidTr="00583E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342DED" w:rsidRPr="00342DED">
              <w:rPr>
                <w:rFonts w:ascii="GHEA Grapalat" w:hAnsi="GHEA Grapalat" w:cs="Arial"/>
                <w:sz w:val="20"/>
                <w:szCs w:val="20"/>
                <w:lang w:val="en-US" w:eastAsia="en-US" w:bidi="ar-SA"/>
              </w:rPr>
              <w:t>220115140307000</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583EDE">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583E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583E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583EDE">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583ED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583EDE">
            <w:pPr>
              <w:widowControl w:val="0"/>
              <w:spacing w:after="160"/>
              <w:rPr>
                <w:rFonts w:ascii="GHEA Grapalat" w:hAnsi="GHEA Grapalat" w:cs="Sylfaen"/>
              </w:rPr>
            </w:pPr>
          </w:p>
          <w:p w:rsidR="00BE2572" w:rsidRPr="00B138F3" w:rsidRDefault="00BE2572" w:rsidP="00583EDE">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583EDE">
            <w:pPr>
              <w:widowControl w:val="0"/>
              <w:spacing w:after="160"/>
              <w:rPr>
                <w:rFonts w:ascii="GHEA Grapalat" w:hAnsi="GHEA Grapalat" w:cs="Sylfaen"/>
              </w:rPr>
            </w:pPr>
          </w:p>
          <w:p w:rsidR="00BE2572" w:rsidRPr="00B138F3" w:rsidRDefault="00BE2572" w:rsidP="00583EDE">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583EDE">
            <w:pPr>
              <w:widowControl w:val="0"/>
              <w:spacing w:after="160"/>
              <w:rPr>
                <w:rFonts w:ascii="GHEA Grapalat" w:hAnsi="GHEA Grapalat" w:cs="Sylfaen"/>
              </w:rPr>
            </w:pPr>
          </w:p>
          <w:p w:rsidR="00BE2572" w:rsidRPr="00B138F3" w:rsidRDefault="00BE2572" w:rsidP="00583EDE">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583ED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583ED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583EDE">
            <w:pPr>
              <w:widowControl w:val="0"/>
              <w:spacing w:after="160"/>
              <w:rPr>
                <w:rFonts w:ascii="GHEA Grapalat" w:hAnsi="GHEA Grapalat" w:cs="Sylfaen"/>
              </w:rPr>
            </w:pPr>
          </w:p>
          <w:p w:rsidR="00BE2572" w:rsidRPr="00B138F3" w:rsidRDefault="00BE2572" w:rsidP="00583EDE">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583EDE">
            <w:pPr>
              <w:widowControl w:val="0"/>
              <w:spacing w:after="160"/>
              <w:jc w:val="right"/>
              <w:rPr>
                <w:rFonts w:ascii="GHEA Grapalat" w:hAnsi="GHEA Grapalat" w:cs="Tahoma"/>
              </w:rPr>
            </w:pPr>
          </w:p>
          <w:p w:rsidR="00BE2572" w:rsidRPr="00B138F3" w:rsidRDefault="00BE2572" w:rsidP="00583EDE">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583EDE">
            <w:pPr>
              <w:widowControl w:val="0"/>
              <w:spacing w:after="160"/>
              <w:rPr>
                <w:rFonts w:ascii="GHEA Grapalat" w:hAnsi="GHEA Grapalat" w:cs="Sylfaen"/>
              </w:rPr>
            </w:pPr>
          </w:p>
          <w:p w:rsidR="00BE2572" w:rsidRPr="00B138F3" w:rsidRDefault="00BE2572" w:rsidP="00583EDE">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583EDE">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583ED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583EDE">
            <w:pPr>
              <w:widowControl w:val="0"/>
              <w:spacing w:after="160"/>
              <w:rPr>
                <w:rFonts w:ascii="GHEA Grapalat" w:hAnsi="GHEA Grapalat"/>
              </w:rPr>
            </w:pPr>
          </w:p>
          <w:p w:rsidR="00BE2572" w:rsidRPr="00B138F3" w:rsidRDefault="00BE2572" w:rsidP="00583EDE">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583ED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583EDE">
            <w:pPr>
              <w:widowControl w:val="0"/>
              <w:spacing w:after="160"/>
              <w:rPr>
                <w:rFonts w:ascii="GHEA Grapalat" w:hAnsi="GHEA Grapalat" w:cs="Tahoma"/>
              </w:rPr>
            </w:pPr>
          </w:p>
          <w:p w:rsidR="00BE2572" w:rsidRPr="00B138F3" w:rsidRDefault="00BE2572" w:rsidP="00583ED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583ED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583EDE">
            <w:pPr>
              <w:widowControl w:val="0"/>
              <w:spacing w:after="160"/>
              <w:rPr>
                <w:rFonts w:ascii="GHEA Grapalat" w:hAnsi="GHEA Grapalat" w:cs="Tahoma"/>
              </w:rPr>
            </w:pPr>
          </w:p>
          <w:p w:rsidR="00BE2572" w:rsidRPr="00B138F3" w:rsidRDefault="00BE2572" w:rsidP="00583EDE">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583ED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583EDE">
            <w:pPr>
              <w:widowControl w:val="0"/>
              <w:spacing w:after="160"/>
              <w:rPr>
                <w:rFonts w:ascii="GHEA Grapalat" w:hAnsi="GHEA Grapalat" w:cs="Arial"/>
              </w:rPr>
            </w:pPr>
          </w:p>
        </w:tc>
      </w:tr>
      <w:tr w:rsidR="00B138F3" w:rsidRPr="00B138F3" w:rsidTr="00583EDE">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583ED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583EDE">
            <w:pPr>
              <w:widowControl w:val="0"/>
              <w:spacing w:after="160"/>
              <w:rPr>
                <w:rFonts w:ascii="GHEA Grapalat" w:hAnsi="GHEA Grapalat" w:cs="Sylfaen"/>
              </w:rPr>
            </w:pPr>
          </w:p>
          <w:p w:rsidR="00BE2572" w:rsidRPr="00B138F3" w:rsidRDefault="00BE2572" w:rsidP="00583ED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583ED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583EDE">
            <w:pPr>
              <w:widowControl w:val="0"/>
              <w:spacing w:after="160"/>
              <w:rPr>
                <w:rFonts w:ascii="GHEA Grapalat" w:hAnsi="GHEA Grapalat"/>
              </w:rPr>
            </w:pPr>
          </w:p>
          <w:p w:rsidR="00BE2572" w:rsidRPr="00B138F3" w:rsidRDefault="00BE2572" w:rsidP="00583ED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583ED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583ED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583ED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583ED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p>
        </w:tc>
      </w:tr>
      <w:tr w:rsidR="00FF3DE9"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на </w:t>
      </w:r>
      <w:r w:rsidR="00342DED" w:rsidRPr="00FD0971">
        <w:rPr>
          <w:rFonts w:ascii="GHEA Grapalat" w:hAnsi="GHEA Grapalat"/>
          <w:sz w:val="24"/>
          <w:szCs w:val="24"/>
        </w:rPr>
        <w:t>запрос котировок</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342DED" w:rsidRPr="00342DED">
        <w:rPr>
          <w:rFonts w:ascii="GHEA Grapalat" w:hAnsi="GHEA Grapalat" w:cs="Sylfaen"/>
          <w:b/>
          <w:sz w:val="24"/>
          <w:szCs w:val="24"/>
          <w:lang w:val="es-ES" w:eastAsia="en-US" w:bidi="ar-SA"/>
        </w:rPr>
        <w:t>ԳՄ-ԳՀԱՊՁԲ -20/1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w:t>
      </w:r>
      <w:r w:rsidR="00342DED">
        <w:rPr>
          <w:rFonts w:ascii="GHEA Grapalat" w:hAnsi="GHEA Grapalat"/>
        </w:rPr>
        <w:t>ыли нарушены более чем на 2</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w:t>
      </w:r>
      <w:r w:rsidR="00342DED">
        <w:rPr>
          <w:rFonts w:ascii="GHEA Grapalat" w:hAnsi="GHEA Grapalat"/>
        </w:rPr>
        <w:t>овара нарушены более чем на 2</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Осматривать товар и незамедлительно уведомлять Продавца </w:t>
      </w:r>
      <w:r w:rsidRPr="00B138F3">
        <w:rPr>
          <w:rFonts w:ascii="GHEA Grapalat" w:hAnsi="GHEA Grapalat"/>
        </w:rPr>
        <w:lastRenderedPageBreak/>
        <w:t>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w:t>
      </w:r>
      <w:r w:rsidRPr="00B138F3">
        <w:rPr>
          <w:rFonts w:ascii="GHEA Grapalat" w:hAnsi="GHEA Grapalat"/>
        </w:rPr>
        <w:lastRenderedPageBreak/>
        <w:t xml:space="preserve">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w:t>
      </w:r>
      <w:r w:rsidR="00342DED">
        <w:rPr>
          <w:rFonts w:ascii="GHEA Grapalat" w:hAnsi="GHEA Grapalat"/>
        </w:rPr>
        <w:t>елю (Приложение № 3.1) и 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42DED">
        <w:rPr>
          <w:rFonts w:ascii="GHEA Grapalat" w:hAnsi="GHEA Grapalat"/>
        </w:rPr>
        <w:t xml:space="preserve">Покупатель в течение 5 </w:t>
      </w:r>
      <w:r w:rsidR="00371CF8">
        <w:rPr>
          <w:rFonts w:ascii="GHEA Grapalat" w:hAnsi="GHEA Grapalat"/>
        </w:rPr>
        <w:t>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B138F3">
        <w:rPr>
          <w:rFonts w:ascii="GHEA Grapalat" w:hAnsi="GHEA Grapalat"/>
        </w:rPr>
        <w:lastRenderedPageBreak/>
        <w:t>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4"/>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 xml:space="preserve">следующего за опубликованием </w:t>
      </w:r>
      <w:r w:rsidRPr="00B138F3">
        <w:rPr>
          <w:rFonts w:ascii="GHEA Grapalat" w:hAnsi="GHEA Grapalat"/>
          <w:spacing w:val="-6"/>
        </w:rPr>
        <w:lastRenderedPageBreak/>
        <w:t>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6"/>
        <w:t>*</w:t>
      </w:r>
    </w:p>
    <w:p w:rsidR="00C2648D" w:rsidRPr="00B138F3" w:rsidRDefault="00C2648D" w:rsidP="00C2648D">
      <w:pPr>
        <w:widowControl w:val="0"/>
        <w:spacing w:after="160"/>
        <w:jc w:val="right"/>
        <w:rPr>
          <w:rFonts w:ascii="GHEA Grapalat" w:hAnsi="GHEA Grapalat"/>
        </w:rPr>
      </w:pPr>
      <w:r w:rsidRPr="00B138F3">
        <w:rPr>
          <w:rFonts w:ascii="GHEA Grapalat" w:hAnsi="GHEA Grapalat"/>
        </w:rPr>
        <w:t>Драмов РА</w:t>
      </w:r>
    </w:p>
    <w:tbl>
      <w:tblPr>
        <w:tblW w:w="14038" w:type="dxa"/>
        <w:tblInd w:w="180" w:type="dxa"/>
        <w:tblLayout w:type="fixed"/>
        <w:tblCellMar>
          <w:left w:w="0" w:type="dxa"/>
          <w:right w:w="0" w:type="dxa"/>
        </w:tblCellMar>
        <w:tblLook w:val="04A0"/>
      </w:tblPr>
      <w:tblGrid>
        <w:gridCol w:w="601"/>
        <w:gridCol w:w="1307"/>
        <w:gridCol w:w="1980"/>
        <w:gridCol w:w="1170"/>
        <w:gridCol w:w="4994"/>
        <w:gridCol w:w="641"/>
        <w:gridCol w:w="445"/>
        <w:gridCol w:w="496"/>
        <w:gridCol w:w="544"/>
        <w:gridCol w:w="630"/>
        <w:gridCol w:w="430"/>
        <w:gridCol w:w="800"/>
      </w:tblGrid>
      <w:tr w:rsidR="00C2648D" w:rsidTr="00C2648D">
        <w:trPr>
          <w:trHeight w:val="219"/>
        </w:trPr>
        <w:tc>
          <w:tcPr>
            <w:tcW w:w="60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8"/>
                <w:szCs w:val="18"/>
              </w:rPr>
              <w:t>ер лота по приглашению</w:t>
            </w:r>
          </w:p>
        </w:tc>
        <w:tc>
          <w:tcPr>
            <w:tcW w:w="130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8"/>
                <w:szCs w:val="18"/>
              </w:rPr>
              <w:t>Межгосударственный кодекс закупок по классификации CPA</w:t>
            </w:r>
          </w:p>
        </w:tc>
        <w:tc>
          <w:tcPr>
            <w:tcW w:w="198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8"/>
                <w:szCs w:val="18"/>
              </w:rPr>
              <w:t>имя</w:t>
            </w:r>
          </w:p>
        </w:tc>
        <w:tc>
          <w:tcPr>
            <w:tcW w:w="117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8"/>
                <w:szCs w:val="18"/>
              </w:rPr>
              <w:t>товарный знак, товарный знак и название производителя **</w:t>
            </w:r>
          </w:p>
        </w:tc>
        <w:tc>
          <w:tcPr>
            <w:tcW w:w="499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8"/>
                <w:szCs w:val="18"/>
              </w:rPr>
              <w:t>технические характеристики:</w:t>
            </w:r>
          </w:p>
        </w:tc>
        <w:tc>
          <w:tcPr>
            <w:tcW w:w="64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8"/>
                <w:szCs w:val="18"/>
              </w:rPr>
              <w:t>единица измерения</w:t>
            </w:r>
          </w:p>
        </w:tc>
        <w:tc>
          <w:tcPr>
            <w:tcW w:w="44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8"/>
                <w:szCs w:val="18"/>
              </w:rPr>
              <w:t>цена за единицу / драм</w:t>
            </w:r>
          </w:p>
        </w:tc>
        <w:tc>
          <w:tcPr>
            <w:tcW w:w="49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8"/>
                <w:szCs w:val="18"/>
              </w:rPr>
              <w:t>общая стоимость / драм</w:t>
            </w:r>
          </w:p>
        </w:tc>
        <w:tc>
          <w:tcPr>
            <w:tcW w:w="54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8"/>
                <w:szCs w:val="18"/>
              </w:rPr>
              <w:t>общее количество:</w:t>
            </w:r>
          </w:p>
        </w:tc>
        <w:tc>
          <w:tcPr>
            <w:tcW w:w="1860"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8"/>
                <w:szCs w:val="18"/>
              </w:rPr>
              <w:t>поставка</w:t>
            </w:r>
          </w:p>
        </w:tc>
      </w:tr>
      <w:tr w:rsidR="00C2648D" w:rsidTr="00C2648D">
        <w:trPr>
          <w:trHeight w:val="445"/>
        </w:trPr>
        <w:tc>
          <w:tcPr>
            <w:tcW w:w="601"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1307"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1980"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1170"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4994"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641"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445"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496"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544"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8"/>
                <w:szCs w:val="18"/>
              </w:rPr>
              <w:t>адрес</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8"/>
                <w:szCs w:val="18"/>
              </w:rPr>
              <w:t>голосов</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8"/>
                <w:szCs w:val="18"/>
              </w:rPr>
              <w:t>Период ***</w:t>
            </w:r>
          </w:p>
          <w:p w:rsidR="00C2648D" w:rsidRDefault="00C2648D">
            <w:pPr>
              <w:pStyle w:val="af4"/>
              <w:spacing w:before="0" w:beforeAutospacing="0" w:after="0" w:afterAutospacing="0"/>
              <w:jc w:val="center"/>
            </w:pPr>
            <w:r>
              <w:rPr>
                <w:rFonts w:ascii="Calibri" w:hAnsi="Calibri" w:cs="Calibri"/>
                <w:sz w:val="18"/>
                <w:szCs w:val="18"/>
              </w:rPr>
              <w:t> </w:t>
            </w:r>
          </w:p>
        </w:tc>
      </w:tr>
      <w:tr w:rsidR="00C2648D" w:rsidTr="00C2648D">
        <w:trPr>
          <w:trHeight w:val="246"/>
        </w:trPr>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t>1</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15811100</w:t>
            </w:r>
          </w:p>
          <w:p w:rsidR="00C2648D" w:rsidRDefault="00C2648D">
            <w:pPr>
              <w:pStyle w:val="af4"/>
              <w:spacing w:before="0" w:beforeAutospacing="0" w:after="0" w:afterAutospacing="0"/>
              <w:jc w:val="center"/>
            </w:pPr>
            <w:r>
              <w:t> </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хлеб</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Тип</w:t>
            </w:r>
            <w:r>
              <w:rPr>
                <w:rFonts w:ascii="Calibri" w:hAnsi="Calibri" w:cs="Calibri"/>
                <w:sz w:val="16"/>
                <w:szCs w:val="16"/>
              </w:rPr>
              <w:t> </w:t>
            </w:r>
            <w:r>
              <w:rPr>
                <w:rFonts w:ascii="GHEA Grapalat" w:hAnsi="GHEA Grapalat"/>
                <w:sz w:val="16"/>
                <w:szCs w:val="16"/>
              </w:rPr>
              <w:t>хлеба</w:t>
            </w:r>
            <w:r>
              <w:rPr>
                <w:rFonts w:ascii="Calibri" w:hAnsi="Calibri" w:cs="Calibri"/>
                <w:sz w:val="16"/>
                <w:szCs w:val="16"/>
              </w:rPr>
              <w:t> </w:t>
            </w:r>
            <w:r>
              <w:rPr>
                <w:rFonts w:ascii="GHEA Grapalat" w:hAnsi="GHEA Grapalat"/>
                <w:sz w:val="16"/>
                <w:szCs w:val="16"/>
              </w:rPr>
              <w:t>: Фенхель / 550-600гр</w:t>
            </w:r>
            <w:r>
              <w:rPr>
                <w:rFonts w:ascii="Calibri" w:hAnsi="Calibri" w:cs="Calibri"/>
                <w:sz w:val="16"/>
                <w:szCs w:val="16"/>
              </w:rPr>
              <w:t> </w:t>
            </w:r>
            <w:r>
              <w:rPr>
                <w:rFonts w:ascii="GHEA Grapalat" w:hAnsi="GHEA Grapalat"/>
                <w:sz w:val="16"/>
                <w:szCs w:val="16"/>
              </w:rPr>
              <w:t>/:</w:t>
            </w:r>
            <w:r>
              <w:rPr>
                <w:rFonts w:ascii="Calibri" w:hAnsi="Calibri" w:cs="Calibri"/>
                <w:sz w:val="16"/>
                <w:szCs w:val="16"/>
              </w:rPr>
              <w:t> </w:t>
            </w:r>
            <w:r>
              <w:rPr>
                <w:rFonts w:ascii="GHEA Grapalat" w:hAnsi="GHEA Grapalat"/>
                <w:sz w:val="16"/>
                <w:szCs w:val="16"/>
              </w:rPr>
              <w:t>Изготовлен из</w:t>
            </w:r>
            <w:r>
              <w:rPr>
                <w:rFonts w:ascii="Calibri" w:hAnsi="Calibri" w:cs="Calibri"/>
                <w:sz w:val="16"/>
                <w:szCs w:val="16"/>
              </w:rPr>
              <w:t> </w:t>
            </w:r>
            <w:r>
              <w:rPr>
                <w:rFonts w:ascii="GHEA Grapalat" w:hAnsi="GHEA Grapalat"/>
                <w:sz w:val="16"/>
                <w:szCs w:val="16"/>
              </w:rPr>
              <w:t>1-го типа высококачественной муки, АСТ 31-99.</w:t>
            </w:r>
            <w:r>
              <w:rPr>
                <w:rFonts w:ascii="Calibri" w:hAnsi="Calibri" w:cs="Calibri"/>
                <w:sz w:val="16"/>
                <w:szCs w:val="16"/>
              </w:rPr>
              <w:t> </w:t>
            </w:r>
            <w:r>
              <w:rPr>
                <w:rFonts w:ascii="GHEA Grapalat" w:hAnsi="GHEA Grapalat"/>
                <w:sz w:val="16"/>
                <w:szCs w:val="16"/>
              </w:rPr>
              <w:t>Характерна пшеничная мука, без запаха и вкуса.</w:t>
            </w:r>
            <w:r>
              <w:rPr>
                <w:rFonts w:ascii="Calibri" w:hAnsi="Calibri" w:cs="Calibri"/>
                <w:sz w:val="16"/>
                <w:szCs w:val="16"/>
              </w:rPr>
              <w:t> </w:t>
            </w:r>
            <w:r>
              <w:rPr>
                <w:rFonts w:ascii="GHEA Grapalat" w:hAnsi="GHEA Grapalat"/>
                <w:sz w:val="16"/>
                <w:szCs w:val="16"/>
              </w:rPr>
              <w:t>Без кислотности и горечи,</w:t>
            </w:r>
            <w:r>
              <w:rPr>
                <w:rFonts w:ascii="Calibri" w:hAnsi="Calibri" w:cs="Calibri"/>
                <w:sz w:val="16"/>
                <w:szCs w:val="16"/>
              </w:rPr>
              <w:t> </w:t>
            </w:r>
            <w:r>
              <w:rPr>
                <w:rFonts w:ascii="GHEA Grapalat" w:hAnsi="GHEA Grapalat"/>
                <w:sz w:val="16"/>
                <w:szCs w:val="16"/>
              </w:rPr>
              <w:t>без гнили</w:t>
            </w:r>
            <w:r>
              <w:rPr>
                <w:rFonts w:ascii="Calibri" w:hAnsi="Calibri" w:cs="Calibri"/>
                <w:sz w:val="16"/>
                <w:szCs w:val="16"/>
              </w:rPr>
              <w:t> </w:t>
            </w:r>
            <w:r>
              <w:rPr>
                <w:rFonts w:ascii="GHEA Grapalat" w:hAnsi="GHEA Grapalat"/>
                <w:sz w:val="16"/>
                <w:szCs w:val="16"/>
              </w:rPr>
              <w:t>и плесени.</w:t>
            </w:r>
            <w:r>
              <w:rPr>
                <w:rFonts w:ascii="Calibri" w:hAnsi="Calibri" w:cs="Calibri"/>
                <w:sz w:val="16"/>
                <w:szCs w:val="16"/>
              </w:rPr>
              <w:t>             </w:t>
            </w:r>
          </w:p>
          <w:p w:rsidR="00C2648D" w:rsidRDefault="00C2648D">
            <w:pPr>
              <w:pStyle w:val="af4"/>
              <w:spacing w:before="0" w:beforeAutospacing="0" w:after="0" w:afterAutospacing="0"/>
              <w:jc w:val="center"/>
            </w:pPr>
            <w:r>
              <w:rPr>
                <w:rFonts w:ascii="GHEA Grapalat" w:hAnsi="GHEA Grapalat"/>
                <w:sz w:val="16"/>
                <w:szCs w:val="16"/>
                <w:shd w:val="clear" w:color="auto" w:fill="C9D7F1"/>
              </w:rPr>
              <w:t>Безопасность, маркировка и упаковка пищевых продуктов подлежат оценке соответствия в соответствии с Указом Таможенного союза от 9 декабря 2011 года № 880 «О безопасности пищевых продуктов» (Таможенный кодекс 021/2011) Таможенного союза от 9 декабря 2011 года. количество «маркировки пищевых продуктов ,</w:t>
            </w:r>
            <w:r>
              <w:rPr>
                <w:rFonts w:ascii="Calibri" w:hAnsi="Calibri" w:cs="Calibri"/>
                <w:sz w:val="16"/>
                <w:szCs w:val="16"/>
                <w:shd w:val="clear" w:color="auto" w:fill="C9D7F1"/>
              </w:rPr>
              <w:t> </w:t>
            </w:r>
            <w:r>
              <w:rPr>
                <w:rFonts w:ascii="GHEA Grapalat" w:hAnsi="GHEA Grapalat"/>
                <w:sz w:val="16"/>
                <w:szCs w:val="16"/>
                <w:shd w:val="clear" w:color="auto" w:fill="C9D7F1"/>
              </w:rPr>
              <w:t>утвержденных 881» (CU ТС 022/2011), «пакет утвержденной Комиссии Таможенного союза No. 769 от 16 августа 2011 решение</w:t>
            </w:r>
            <w:r>
              <w:rPr>
                <w:rFonts w:ascii="Calibri" w:hAnsi="Calibri" w:cs="Calibri"/>
                <w:sz w:val="16"/>
                <w:szCs w:val="16"/>
                <w:shd w:val="clear" w:color="auto" w:fill="C9D7F1"/>
              </w:rPr>
              <w:t> </w:t>
            </w:r>
            <w:r>
              <w:rPr>
                <w:rFonts w:ascii="GHEA Grapalat" w:hAnsi="GHEA Grapalat"/>
                <w:sz w:val="16"/>
                <w:szCs w:val="16"/>
                <w:shd w:val="clear" w:color="auto" w:fill="C9D7F1"/>
              </w:rPr>
              <w:t>по безопасности» (ТС ТС 005/2011) технические регламенты Таможенного союза</w:t>
            </w:r>
            <w:r>
              <w:rPr>
                <w:rFonts w:ascii="Calibri" w:hAnsi="Calibri" w:cs="Calibri"/>
                <w:sz w:val="16"/>
                <w:szCs w:val="16"/>
                <w:shd w:val="clear" w:color="auto" w:fill="C9D7F1"/>
              </w:rPr>
              <w:t> </w:t>
            </w:r>
            <w:r>
              <w:rPr>
                <w:rFonts w:ascii="GHEA Grapalat" w:hAnsi="GHEA Grapalat"/>
                <w:sz w:val="16"/>
                <w:szCs w:val="16"/>
              </w:rPr>
              <w:t>и «продовольственная безопасность» в</w:t>
            </w:r>
            <w:r>
              <w:rPr>
                <w:rFonts w:ascii="Calibri" w:hAnsi="Calibri" w:cs="Calibri"/>
                <w:sz w:val="16"/>
                <w:szCs w:val="16"/>
              </w:rPr>
              <w:t> </w:t>
            </w:r>
            <w:r>
              <w:rPr>
                <w:rFonts w:ascii="GHEA Grapalat" w:hAnsi="GHEA Grapalat"/>
                <w:sz w:val="16"/>
                <w:szCs w:val="16"/>
              </w:rPr>
              <w:t>соответствии со</w:t>
            </w:r>
            <w:r>
              <w:rPr>
                <w:rFonts w:ascii="Calibri" w:hAnsi="Calibri" w:cs="Calibri"/>
                <w:sz w:val="16"/>
                <w:szCs w:val="16"/>
              </w:rPr>
              <w:t> </w:t>
            </w:r>
            <w:r>
              <w:rPr>
                <w:rFonts w:ascii="GHEA Grapalat" w:hAnsi="GHEA Grapalat"/>
                <w:sz w:val="16"/>
                <w:szCs w:val="16"/>
              </w:rPr>
              <w:t xml:space="preserve">статьей 9 закона и быть помечен символом Евразийского экономического </w:t>
            </w:r>
            <w:r>
              <w:rPr>
                <w:rFonts w:ascii="GHEA Grapalat" w:hAnsi="GHEA Grapalat"/>
                <w:sz w:val="16"/>
                <w:szCs w:val="16"/>
              </w:rPr>
              <w:lastRenderedPageBreak/>
              <w:t>союза.</w:t>
            </w:r>
          </w:p>
          <w:p w:rsidR="00C2648D" w:rsidRDefault="00C2648D">
            <w:pPr>
              <w:pStyle w:val="af4"/>
              <w:spacing w:before="0" w:beforeAutospacing="0" w:after="0" w:afterAutospacing="0"/>
              <w:jc w:val="center"/>
            </w:pPr>
            <w:r>
              <w:rPr>
                <w:rFonts w:ascii="GHEA Grapalat" w:hAnsi="GHEA Grapalat"/>
                <w:sz w:val="16"/>
                <w:szCs w:val="16"/>
              </w:rPr>
              <w:t>Срок годности не менее 90%</w:t>
            </w:r>
          </w:p>
          <w:p w:rsidR="00C2648D" w:rsidRDefault="00C2648D">
            <w:pPr>
              <w:pStyle w:val="af4"/>
              <w:spacing w:before="0" w:beforeAutospacing="0" w:after="0" w:afterAutospacing="0"/>
              <w:jc w:val="center"/>
            </w:pPr>
            <w:r>
              <w:rPr>
                <w:rFonts w:ascii="GHEA Grapalat" w:hAnsi="GHEA Grapalat"/>
                <w:sz w:val="16"/>
                <w:szCs w:val="16"/>
              </w:rPr>
              <w:t>Доставка производится каждый рабочий день с 08:00 до 08:48.</w:t>
            </w:r>
          </w:p>
          <w:p w:rsidR="00C2648D" w:rsidRDefault="00C2648D">
            <w:pPr>
              <w:pStyle w:val="af4"/>
              <w:spacing w:before="0" w:beforeAutospacing="0" w:after="0" w:afterAutospacing="0"/>
              <w:jc w:val="center"/>
            </w:pPr>
            <w:r>
              <w:rPr>
                <w:rFonts w:ascii="GHEA Grapalat" w:hAnsi="GHEA Grapalat"/>
                <w:sz w:val="16"/>
                <w:szCs w:val="16"/>
              </w:rPr>
              <w:t>В случае нарушения технических условий или условий поставки в случае поставки хлеба, срок несоблюдения устанавливается в 30 минут.</w:t>
            </w:r>
          </w:p>
          <w:p w:rsidR="00C2648D" w:rsidRDefault="00C2648D">
            <w:pPr>
              <w:pStyle w:val="af4"/>
              <w:spacing w:before="0" w:beforeAutospacing="0" w:after="0" w:afterAutospacing="0"/>
              <w:jc w:val="center"/>
            </w:pPr>
            <w:r>
              <w:rPr>
                <w:rFonts w:ascii="GHEA Grapalat" w:hAnsi="GHEA Grapalat"/>
                <w:sz w:val="16"/>
                <w:szCs w:val="16"/>
              </w:rPr>
              <w:t>Обратите внимание, что поставки должны осуществляться с помощью транспортных средств, предназначенных для перевозки пищевых продуктов, которые в соответствии с</w:t>
            </w:r>
            <w:r>
              <w:rPr>
                <w:rFonts w:ascii="Calibri" w:hAnsi="Calibri" w:cs="Calibri"/>
                <w:sz w:val="16"/>
                <w:szCs w:val="16"/>
              </w:rPr>
              <w:t> </w:t>
            </w:r>
            <w:r>
              <w:rPr>
                <w:rFonts w:ascii="GHEA Grapalat" w:hAnsi="GHEA Grapalat"/>
                <w:sz w:val="16"/>
                <w:szCs w:val="16"/>
              </w:rPr>
              <w:t>Приказом № 85-N Приказа</w:t>
            </w:r>
            <w:r>
              <w:rPr>
                <w:rFonts w:ascii="Calibri" w:hAnsi="Calibri" w:cs="Calibri"/>
                <w:sz w:val="16"/>
                <w:szCs w:val="16"/>
              </w:rPr>
              <w:t> </w:t>
            </w:r>
            <w:r>
              <w:rPr>
                <w:rFonts w:ascii="GHEA Grapalat" w:hAnsi="GHEA Grapalat"/>
                <w:sz w:val="16"/>
                <w:szCs w:val="16"/>
              </w:rPr>
              <w:t>начальника Службы безопасности пищевых продуктов Министерства сельского хозяйства Республики Армения, 2017</w:t>
            </w:r>
            <w:r>
              <w:rPr>
                <w:rFonts w:ascii="Calibri" w:hAnsi="Calibri" w:cs="Calibri"/>
                <w:sz w:val="16"/>
                <w:szCs w:val="16"/>
              </w:rPr>
              <w:t> </w:t>
            </w:r>
            <w:r>
              <w:rPr>
                <w:rFonts w:ascii="GHEA Grapalat" w:hAnsi="GHEA Grapalat"/>
                <w:sz w:val="16"/>
                <w:szCs w:val="16"/>
              </w:rPr>
              <w:t>В соответствии с утвержденным графиком они должны иметь санитарные паспорта.</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lastRenderedPageBreak/>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3234</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3234</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 xml:space="preserve">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w:t>
            </w:r>
            <w:r>
              <w:rPr>
                <w:rFonts w:ascii="GHEA Grapalat" w:hAnsi="GHEA Grapalat"/>
                <w:sz w:val="12"/>
                <w:szCs w:val="12"/>
              </w:rPr>
              <w:lastRenderedPageBreak/>
              <w:t>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20"/>
                <w:szCs w:val="20"/>
              </w:rPr>
              <w:lastRenderedPageBreak/>
              <w:t>2</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15831000</w:t>
            </w:r>
          </w:p>
          <w:p w:rsidR="00C2648D" w:rsidRDefault="00C2648D">
            <w:pPr>
              <w:pStyle w:val="af4"/>
              <w:spacing w:before="0" w:beforeAutospacing="0" w:after="0" w:afterAutospacing="0"/>
              <w:jc w:val="center"/>
            </w:pPr>
            <w:r>
              <w:t> </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Ш. akaravaz</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Белый, объемный, сладкий, без запаха или запаха (как в сухом состоянии, так и в растворе).</w:t>
            </w:r>
            <w:r>
              <w:rPr>
                <w:rFonts w:ascii="Calibri" w:hAnsi="Calibri" w:cs="Calibri"/>
                <w:sz w:val="16"/>
                <w:szCs w:val="16"/>
              </w:rPr>
              <w:t> </w:t>
            </w:r>
            <w:r>
              <w:rPr>
                <w:rFonts w:ascii="GHEA Grapalat" w:hAnsi="GHEA Grapalat"/>
                <w:sz w:val="16"/>
                <w:szCs w:val="16"/>
              </w:rPr>
              <w:t>Раствор сахара должен быть прозрачным, без нерастворенных осадков и побочных продуктов, масса сахарозы не менее 99,75% (содержание сухого вещества), влажность не более 0,14%, масса ферментеров: Не более 0,0003%, срок годности не менее 50% от времени доставки.</w:t>
            </w:r>
            <w:r>
              <w:rPr>
                <w:rFonts w:ascii="Calibri" w:hAnsi="Calibri" w:cs="Calibri"/>
                <w:sz w:val="16"/>
                <w:szCs w:val="16"/>
              </w:rPr>
              <w:t> </w:t>
            </w:r>
            <w:r>
              <w:rPr>
                <w:rFonts w:ascii="GHEA Grapalat" w:hAnsi="GHEA Grapalat"/>
                <w:sz w:val="16"/>
                <w:szCs w:val="16"/>
              </w:rPr>
              <w:t>Безопасность в соответствии с N 2-III-4.9-01-2010 гигиеническими нормами и маркировкой - Статья 8 Закона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825</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825</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20"/>
                <w:szCs w:val="20"/>
              </w:rPr>
              <w:t>3</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15530000</w:t>
            </w:r>
          </w:p>
        </w:tc>
        <w:tc>
          <w:tcPr>
            <w:tcW w:w="19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K быстрый крем</w:t>
            </w:r>
            <w:r>
              <w:t>    </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Sylfaen" w:hAnsi="Sylfaen"/>
                <w:sz w:val="16"/>
                <w:szCs w:val="16"/>
              </w:rPr>
              <w:t>Масло крем масло , </w:t>
            </w:r>
            <w:r>
              <w:rPr>
                <w:rFonts w:ascii="GHEA Grapalat" w:hAnsi="GHEA Grapalat"/>
                <w:sz w:val="16"/>
                <w:szCs w:val="16"/>
              </w:rPr>
              <w:t>82,9%,</w:t>
            </w:r>
            <w:r>
              <w:rPr>
                <w:rFonts w:ascii="Calibri" w:hAnsi="Calibri" w:cs="Calibri"/>
                <w:sz w:val="16"/>
                <w:szCs w:val="16"/>
              </w:rPr>
              <w:t> </w:t>
            </w:r>
            <w:r>
              <w:rPr>
                <w:rFonts w:ascii="Sylfaen" w:hAnsi="Sylfaen"/>
                <w:sz w:val="16"/>
                <w:szCs w:val="16"/>
              </w:rPr>
              <w:t>высокое качество </w:t>
            </w:r>
            <w:r>
              <w:rPr>
                <w:rFonts w:ascii="Arial" w:hAnsi="Arial" w:cs="Arial"/>
                <w:sz w:val="16"/>
                <w:szCs w:val="16"/>
              </w:rPr>
              <w:t>, </w:t>
            </w:r>
            <w:r>
              <w:rPr>
                <w:rFonts w:ascii="Sylfaen" w:hAnsi="Sylfaen"/>
                <w:sz w:val="16"/>
                <w:szCs w:val="16"/>
              </w:rPr>
              <w:t>свежие </w:t>
            </w:r>
            <w:r>
              <w:rPr>
                <w:rFonts w:ascii="Arial" w:hAnsi="Arial" w:cs="Arial"/>
                <w:sz w:val="16"/>
                <w:szCs w:val="16"/>
              </w:rPr>
              <w:t>, </w:t>
            </w:r>
            <w:r>
              <w:rPr>
                <w:rFonts w:ascii="Sylfaen" w:hAnsi="Sylfaen"/>
                <w:sz w:val="16"/>
                <w:szCs w:val="16"/>
              </w:rPr>
              <w:t>форма </w:t>
            </w:r>
            <w:r>
              <w:rPr>
                <w:rFonts w:ascii="Arial" w:hAnsi="Arial" w:cs="Arial"/>
                <w:sz w:val="16"/>
                <w:szCs w:val="16"/>
              </w:rPr>
              <w:t>, </w:t>
            </w:r>
            <w:r>
              <w:rPr>
                <w:rFonts w:ascii="Sylfaen" w:hAnsi="Sylfaen"/>
                <w:sz w:val="16"/>
                <w:szCs w:val="16"/>
              </w:rPr>
              <w:t>белок , содержание </w:t>
            </w:r>
            <w:r>
              <w:rPr>
                <w:rFonts w:ascii="Arial" w:hAnsi="Arial" w:cs="Arial"/>
                <w:sz w:val="16"/>
                <w:szCs w:val="16"/>
              </w:rPr>
              <w:t>0,7 </w:t>
            </w:r>
            <w:r>
              <w:rPr>
                <w:rFonts w:ascii="Sylfaen" w:hAnsi="Sylfaen"/>
                <w:sz w:val="16"/>
                <w:szCs w:val="16"/>
              </w:rPr>
              <w:t>г </w:t>
            </w:r>
            <w:r>
              <w:rPr>
                <w:rFonts w:ascii="Arial" w:hAnsi="Arial" w:cs="Arial"/>
                <w:sz w:val="16"/>
                <w:szCs w:val="16"/>
              </w:rPr>
              <w:t>, </w:t>
            </w:r>
            <w:r>
              <w:rPr>
                <w:rFonts w:ascii="Sylfaen" w:hAnsi="Sylfaen"/>
                <w:sz w:val="16"/>
                <w:szCs w:val="16"/>
              </w:rPr>
              <w:t>углеводы </w:t>
            </w:r>
            <w:r>
              <w:rPr>
                <w:rFonts w:ascii="Arial" w:hAnsi="Arial" w:cs="Arial"/>
                <w:sz w:val="16"/>
                <w:szCs w:val="16"/>
              </w:rPr>
              <w:t>0,7 </w:t>
            </w:r>
            <w:r>
              <w:rPr>
                <w:rFonts w:ascii="Sylfaen" w:hAnsi="Sylfaen"/>
                <w:sz w:val="16"/>
                <w:szCs w:val="16"/>
              </w:rPr>
              <w:t>г </w:t>
            </w:r>
            <w:r>
              <w:rPr>
                <w:rFonts w:ascii="Arial" w:hAnsi="Arial" w:cs="Arial"/>
                <w:sz w:val="16"/>
                <w:szCs w:val="16"/>
              </w:rPr>
              <w:t>, 740 </w:t>
            </w:r>
            <w:r>
              <w:rPr>
                <w:rFonts w:ascii="Sylfaen" w:hAnsi="Sylfaen"/>
                <w:sz w:val="16"/>
                <w:szCs w:val="16"/>
              </w:rPr>
              <w:t>ккал </w:t>
            </w:r>
            <w:r>
              <w:rPr>
                <w:rFonts w:ascii="Arial" w:hAnsi="Arial" w:cs="Arial"/>
                <w:sz w:val="16"/>
                <w:szCs w:val="16"/>
              </w:rPr>
              <w:t>, </w:t>
            </w:r>
            <w:r>
              <w:rPr>
                <w:rFonts w:ascii="Sylfaen" w:hAnsi="Sylfaen"/>
                <w:sz w:val="16"/>
                <w:szCs w:val="16"/>
              </w:rPr>
              <w:t>titrvogh кислотность, </w:t>
            </w:r>
            <w:r>
              <w:rPr>
                <w:rFonts w:ascii="Arial" w:hAnsi="Arial" w:cs="Arial"/>
                <w:sz w:val="16"/>
                <w:szCs w:val="16"/>
              </w:rPr>
              <w:t>23 </w:t>
            </w:r>
            <w:r>
              <w:rPr>
                <w:rFonts w:ascii="Sylfaen" w:hAnsi="Sylfaen"/>
                <w:sz w:val="16"/>
                <w:szCs w:val="16"/>
              </w:rPr>
              <w:t>из нет более или масла плазмы </w:t>
            </w:r>
            <w:r>
              <w:rPr>
                <w:rFonts w:ascii="Arial" w:hAnsi="Arial" w:cs="Arial"/>
                <w:sz w:val="16"/>
                <w:szCs w:val="16"/>
              </w:rPr>
              <w:t>pH- </w:t>
            </w:r>
            <w:r>
              <w:rPr>
                <w:rFonts w:ascii="Sylfaen" w:hAnsi="Sylfaen"/>
                <w:sz w:val="16"/>
                <w:szCs w:val="16"/>
              </w:rPr>
              <w:t>есть </w:t>
            </w:r>
            <w:r>
              <w:rPr>
                <w:rFonts w:ascii="Arial" w:hAnsi="Arial" w:cs="Arial"/>
                <w:sz w:val="16"/>
                <w:szCs w:val="16"/>
              </w:rPr>
              <w:t>6,25- </w:t>
            </w:r>
            <w:r>
              <w:rPr>
                <w:rFonts w:ascii="Sylfaen" w:hAnsi="Sylfaen"/>
                <w:sz w:val="16"/>
                <w:szCs w:val="16"/>
              </w:rPr>
              <w:t xml:space="preserve">от не менее сладкого крема из сливочного </w:t>
            </w:r>
            <w:r>
              <w:rPr>
                <w:rFonts w:ascii="Sylfaen" w:hAnsi="Sylfaen"/>
                <w:sz w:val="16"/>
                <w:szCs w:val="16"/>
              </w:rPr>
              <w:lastRenderedPageBreak/>
              <w:t>масла для </w:t>
            </w:r>
            <w:r>
              <w:rPr>
                <w:rFonts w:ascii="Arial" w:hAnsi="Arial" w:cs="Arial"/>
                <w:sz w:val="16"/>
                <w:szCs w:val="16"/>
              </w:rPr>
              <w:t>, </w:t>
            </w:r>
            <w:r>
              <w:rPr>
                <w:rFonts w:ascii="Sylfaen" w:hAnsi="Sylfaen"/>
                <w:sz w:val="16"/>
                <w:szCs w:val="16"/>
              </w:rPr>
              <w:t>завода в упаковках </w:t>
            </w:r>
            <w:r>
              <w:rPr>
                <w:rFonts w:ascii="Arial" w:hAnsi="Arial" w:cs="Arial"/>
                <w:sz w:val="16"/>
                <w:szCs w:val="16"/>
              </w:rPr>
              <w:t>, </w:t>
            </w:r>
            <w:r>
              <w:rPr>
                <w:rFonts w:ascii="Sylfaen" w:hAnsi="Sylfaen"/>
                <w:sz w:val="16"/>
                <w:szCs w:val="16"/>
              </w:rPr>
              <w:t>ГОСТ </w:t>
            </w:r>
            <w:r>
              <w:rPr>
                <w:rFonts w:ascii="Arial" w:hAnsi="Arial" w:cs="Arial"/>
                <w:sz w:val="16"/>
                <w:szCs w:val="16"/>
              </w:rPr>
              <w:t>37-91 </w:t>
            </w:r>
            <w:r>
              <w:rPr>
                <w:rFonts w:ascii="Sylfaen" w:hAnsi="Sylfaen"/>
                <w:sz w:val="16"/>
                <w:szCs w:val="16"/>
              </w:rPr>
              <w:t>или эквиваленте. Безопасность </w:t>
            </w:r>
            <w:r>
              <w:rPr>
                <w:rFonts w:ascii="Arial" w:hAnsi="Arial" w:cs="Arial"/>
                <w:sz w:val="16"/>
                <w:szCs w:val="16"/>
              </w:rPr>
              <w:t>, </w:t>
            </w:r>
            <w:r>
              <w:rPr>
                <w:rFonts w:ascii="Sylfaen" w:hAnsi="Sylfaen"/>
                <w:sz w:val="16"/>
                <w:szCs w:val="16"/>
              </w:rPr>
              <w:t>маркировка и упаковка пищевых продуктов должна быть подвергнута для соответствия оценки, в соответствии с Таможенным Союзом Комиссией </w:t>
            </w:r>
            <w:r>
              <w:rPr>
                <w:rFonts w:ascii="Arial" w:hAnsi="Arial" w:cs="Arial"/>
                <w:sz w:val="16"/>
                <w:szCs w:val="16"/>
              </w:rPr>
              <w:t>2011 </w:t>
            </w:r>
            <w:r>
              <w:rPr>
                <w:rFonts w:ascii="Sylfaen" w:hAnsi="Sylfaen"/>
                <w:sz w:val="16"/>
                <w:szCs w:val="16"/>
              </w:rPr>
              <w:t>по декабрю </w:t>
            </w:r>
            <w:r>
              <w:rPr>
                <w:rFonts w:ascii="Arial" w:hAnsi="Arial" w:cs="Arial"/>
                <w:sz w:val="16"/>
                <w:szCs w:val="16"/>
              </w:rPr>
              <w:t>9 </w:t>
            </w:r>
            <w:r>
              <w:rPr>
                <w:rFonts w:ascii="Sylfaen" w:hAnsi="Sylfaen"/>
                <w:sz w:val="16"/>
                <w:szCs w:val="16"/>
              </w:rPr>
              <w:t>в п </w:t>
            </w:r>
            <w:r>
              <w:rPr>
                <w:rFonts w:ascii="Arial" w:hAnsi="Arial" w:cs="Arial"/>
                <w:sz w:val="16"/>
                <w:szCs w:val="16"/>
              </w:rPr>
              <w:t>880 </w:t>
            </w:r>
            <w:r>
              <w:rPr>
                <w:rFonts w:ascii="Sylfaen" w:hAnsi="Sylfaen"/>
                <w:sz w:val="16"/>
                <w:szCs w:val="16"/>
              </w:rPr>
              <w:t>Постановления о </w:t>
            </w:r>
            <w:r>
              <w:rPr>
                <w:rFonts w:ascii="Calibri" w:hAnsi="Calibri" w:cs="Calibri"/>
                <w:sz w:val="16"/>
                <w:szCs w:val="16"/>
              </w:rPr>
              <w:t> </w:t>
            </w:r>
            <w:r>
              <w:rPr>
                <w:rFonts w:ascii="GHEA Grapalat" w:hAnsi="GHEA Grapalat" w:cs="GHEA Grapalat"/>
                <w:sz w:val="16"/>
                <w:szCs w:val="16"/>
              </w:rPr>
              <w:t>«</w:t>
            </w:r>
            <w:r>
              <w:rPr>
                <w:rFonts w:ascii="Calibri" w:hAnsi="Calibri" w:cs="Calibri"/>
                <w:sz w:val="16"/>
                <w:szCs w:val="16"/>
              </w:rPr>
              <w:t> </w:t>
            </w:r>
            <w:r>
              <w:rPr>
                <w:rFonts w:ascii="Sylfaen" w:hAnsi="Sylfaen"/>
                <w:sz w:val="16"/>
                <w:szCs w:val="16"/>
              </w:rPr>
              <w:t>продовольственной безопасности на </w:t>
            </w:r>
            <w:r>
              <w:rPr>
                <w:rFonts w:ascii="Arial" w:hAnsi="Arial" w:cs="Arial"/>
                <w:sz w:val="16"/>
                <w:szCs w:val="16"/>
              </w:rPr>
              <w:t>» ( </w:t>
            </w:r>
            <w:r>
              <w:rPr>
                <w:rFonts w:ascii="Sylfaen" w:hAnsi="Sylfaen"/>
                <w:sz w:val="16"/>
                <w:szCs w:val="16"/>
              </w:rPr>
              <w:t>CU TC </w:t>
            </w:r>
            <w:r>
              <w:rPr>
                <w:rFonts w:ascii="Arial" w:hAnsi="Arial" w:cs="Arial"/>
                <w:sz w:val="16"/>
                <w:szCs w:val="16"/>
              </w:rPr>
              <w:t>0 </w:t>
            </w:r>
            <w:r>
              <w:rPr>
                <w:rFonts w:ascii="GHEA Grapalat" w:hAnsi="GHEA Grapalat"/>
                <w:sz w:val="16"/>
                <w:szCs w:val="16"/>
              </w:rPr>
              <w:t>21/2011),</w:t>
            </w:r>
            <w:r>
              <w:rPr>
                <w:rFonts w:ascii="Calibri" w:hAnsi="Calibri" w:cs="Calibri"/>
                <w:sz w:val="16"/>
                <w:szCs w:val="16"/>
              </w:rPr>
              <w:t> </w:t>
            </w:r>
            <w:r>
              <w:rPr>
                <w:rFonts w:ascii="Sylfaen" w:hAnsi="Sylfaen"/>
                <w:sz w:val="16"/>
                <w:szCs w:val="16"/>
              </w:rPr>
              <w:t>Таможенный союз Комиссии </w:t>
            </w:r>
            <w:r>
              <w:rPr>
                <w:rFonts w:ascii="Arial" w:hAnsi="Arial" w:cs="Arial"/>
                <w:sz w:val="16"/>
                <w:szCs w:val="16"/>
              </w:rPr>
              <w:t>2011 </w:t>
            </w:r>
            <w:r>
              <w:rPr>
                <w:rFonts w:ascii="Sylfaen" w:hAnsi="Sylfaen"/>
                <w:sz w:val="16"/>
                <w:szCs w:val="16"/>
              </w:rPr>
              <w:t>по декабрю </w:t>
            </w:r>
            <w:r>
              <w:rPr>
                <w:rFonts w:ascii="Arial" w:hAnsi="Arial" w:cs="Arial"/>
                <w:sz w:val="16"/>
                <w:szCs w:val="16"/>
              </w:rPr>
              <w:t>- </w:t>
            </w:r>
            <w:r>
              <w:rPr>
                <w:rFonts w:ascii="Sylfaen" w:hAnsi="Sylfaen"/>
                <w:sz w:val="16"/>
                <w:szCs w:val="16"/>
              </w:rPr>
              <w:t>No. </w:t>
            </w:r>
            <w:r>
              <w:rPr>
                <w:rFonts w:ascii="Arial" w:hAnsi="Arial" w:cs="Arial"/>
                <w:sz w:val="16"/>
                <w:szCs w:val="16"/>
              </w:rPr>
              <w:t>881 </w:t>
            </w:r>
            <w:r>
              <w:rPr>
                <w:rFonts w:ascii="Sylfaen" w:hAnsi="Sylfaen"/>
                <w:sz w:val="16"/>
                <w:szCs w:val="16"/>
              </w:rPr>
              <w:t>разрешение на </w:t>
            </w:r>
            <w:r>
              <w:rPr>
                <w:rFonts w:ascii="Arial" w:hAnsi="Arial" w:cs="Arial"/>
                <w:sz w:val="16"/>
                <w:szCs w:val="16"/>
              </w:rPr>
              <w:t>« </w:t>
            </w:r>
            <w:r>
              <w:rPr>
                <w:rFonts w:ascii="Sylfaen" w:hAnsi="Sylfaen"/>
                <w:sz w:val="16"/>
                <w:szCs w:val="16"/>
              </w:rPr>
              <w:t>пищевой маркировки на </w:t>
            </w:r>
            <w:r>
              <w:rPr>
                <w:rFonts w:ascii="Arial" w:hAnsi="Arial" w:cs="Arial"/>
                <w:sz w:val="16"/>
                <w:szCs w:val="16"/>
              </w:rPr>
              <w:t>» ( </w:t>
            </w:r>
            <w:r>
              <w:rPr>
                <w:rFonts w:ascii="Sylfaen" w:hAnsi="Sylfaen"/>
                <w:sz w:val="16"/>
                <w:szCs w:val="16"/>
              </w:rPr>
              <w:t>CU ТС </w:t>
            </w:r>
            <w:r>
              <w:rPr>
                <w:rFonts w:ascii="GHEA Grapalat" w:hAnsi="GHEA Grapalat"/>
                <w:sz w:val="16"/>
                <w:szCs w:val="16"/>
              </w:rPr>
              <w:t>022/2011),</w:t>
            </w:r>
            <w:r>
              <w:rPr>
                <w:rFonts w:ascii="Calibri" w:hAnsi="Calibri" w:cs="Calibri"/>
                <w:sz w:val="16"/>
                <w:szCs w:val="16"/>
              </w:rPr>
              <w:t>  </w:t>
            </w:r>
            <w:r>
              <w:rPr>
                <w:rFonts w:ascii="Sylfaen" w:hAnsi="Sylfaen"/>
                <w:sz w:val="16"/>
                <w:szCs w:val="16"/>
              </w:rPr>
              <w:t>Таможенный союз Комиссии </w:t>
            </w:r>
            <w:r>
              <w:rPr>
                <w:rFonts w:ascii="Arial" w:hAnsi="Arial" w:cs="Arial"/>
                <w:sz w:val="16"/>
                <w:szCs w:val="16"/>
              </w:rPr>
              <w:t>в 2011 году </w:t>
            </w:r>
            <w:r>
              <w:rPr>
                <w:rFonts w:ascii="Sylfaen" w:hAnsi="Sylfaen"/>
                <w:sz w:val="16"/>
                <w:szCs w:val="16"/>
              </w:rPr>
              <w:t>в августе </w:t>
            </w:r>
            <w:r>
              <w:rPr>
                <w:rFonts w:ascii="Arial" w:hAnsi="Arial" w:cs="Arial"/>
                <w:sz w:val="16"/>
                <w:szCs w:val="16"/>
              </w:rPr>
              <w:t>16 </w:t>
            </w:r>
            <w:r>
              <w:rPr>
                <w:rFonts w:ascii="Sylfaen" w:hAnsi="Sylfaen"/>
                <w:sz w:val="16"/>
                <w:szCs w:val="16"/>
              </w:rPr>
              <w:t>в г. № </w:t>
            </w:r>
            <w:r>
              <w:rPr>
                <w:rFonts w:ascii="Arial" w:hAnsi="Arial" w:cs="Arial"/>
                <w:sz w:val="16"/>
                <w:szCs w:val="16"/>
              </w:rPr>
              <w:t>769 </w:t>
            </w:r>
            <w:r>
              <w:rPr>
                <w:rFonts w:ascii="Sylfaen" w:hAnsi="Sylfaen"/>
                <w:sz w:val="16"/>
                <w:szCs w:val="16"/>
              </w:rPr>
              <w:t>разрешения на </w:t>
            </w:r>
            <w:r>
              <w:rPr>
                <w:rFonts w:ascii="GHEA Grapalat" w:hAnsi="GHEA Grapalat"/>
                <w:sz w:val="16"/>
                <w:szCs w:val="16"/>
              </w:rPr>
              <w:t>«</w:t>
            </w:r>
            <w:r>
              <w:rPr>
                <w:rFonts w:ascii="Calibri" w:hAnsi="Calibri" w:cs="Calibri"/>
                <w:sz w:val="16"/>
                <w:szCs w:val="16"/>
              </w:rPr>
              <w:t> </w:t>
            </w:r>
            <w:r>
              <w:rPr>
                <w:rFonts w:ascii="Sylfaen" w:hAnsi="Sylfaen"/>
                <w:sz w:val="16"/>
                <w:szCs w:val="16"/>
              </w:rPr>
              <w:t>пакета безопасности о </w:t>
            </w:r>
            <w:r>
              <w:rPr>
                <w:rFonts w:ascii="Arial" w:hAnsi="Arial" w:cs="Arial"/>
                <w:sz w:val="16"/>
                <w:szCs w:val="16"/>
              </w:rPr>
              <w:t>» ( </w:t>
            </w:r>
            <w:r>
              <w:rPr>
                <w:rFonts w:ascii="Sylfaen" w:hAnsi="Sylfaen"/>
                <w:sz w:val="16"/>
                <w:szCs w:val="16"/>
              </w:rPr>
              <w:t>CU ТС </w:t>
            </w:r>
            <w:r>
              <w:rPr>
                <w:rFonts w:ascii="Arial" w:hAnsi="Arial" w:cs="Arial"/>
                <w:sz w:val="16"/>
                <w:szCs w:val="16"/>
              </w:rPr>
              <w:t>005/2011) </w:t>
            </w:r>
            <w:r>
              <w:rPr>
                <w:rFonts w:ascii="Sylfaen" w:hAnsi="Sylfaen"/>
                <w:sz w:val="16"/>
                <w:szCs w:val="16"/>
              </w:rPr>
              <w:t>Таможенного союза технического Cano akargeri </w:t>
            </w:r>
            <w:r>
              <w:rPr>
                <w:rFonts w:ascii="Arial" w:hAnsi="Arial" w:cs="Arial"/>
                <w:sz w:val="16"/>
                <w:szCs w:val="16"/>
              </w:rPr>
              <w:t>, </w:t>
            </w:r>
            <w:r>
              <w:rPr>
                <w:rFonts w:ascii="Sylfaen" w:hAnsi="Sylfaen"/>
                <w:sz w:val="16"/>
                <w:szCs w:val="16"/>
              </w:rPr>
              <w:t>Евразийская экономическая комиссия Совет </w:t>
            </w:r>
            <w:r>
              <w:rPr>
                <w:rFonts w:ascii="Arial" w:hAnsi="Arial" w:cs="Arial"/>
                <w:sz w:val="16"/>
                <w:szCs w:val="16"/>
              </w:rPr>
              <w:t>2013 </w:t>
            </w:r>
            <w:r>
              <w:rPr>
                <w:rFonts w:ascii="Sylfaen" w:hAnsi="Sylfaen"/>
                <w:sz w:val="16"/>
                <w:szCs w:val="16"/>
              </w:rPr>
              <w:t>по октябрю </w:t>
            </w:r>
            <w:r>
              <w:rPr>
                <w:rFonts w:ascii="Arial" w:hAnsi="Arial" w:cs="Arial"/>
                <w:sz w:val="16"/>
                <w:szCs w:val="16"/>
              </w:rPr>
              <w:t>9 </w:t>
            </w:r>
            <w:r>
              <w:rPr>
                <w:rFonts w:ascii="Sylfaen" w:hAnsi="Sylfaen"/>
                <w:sz w:val="16"/>
                <w:szCs w:val="16"/>
              </w:rPr>
              <w:t>к п </w:t>
            </w:r>
            <w:r>
              <w:rPr>
                <w:rFonts w:ascii="Arial" w:hAnsi="Arial" w:cs="Arial"/>
                <w:sz w:val="16"/>
                <w:szCs w:val="16"/>
              </w:rPr>
              <w:t>67 </w:t>
            </w:r>
            <w:r>
              <w:rPr>
                <w:rFonts w:ascii="Sylfaen" w:hAnsi="Sylfaen"/>
                <w:sz w:val="16"/>
                <w:szCs w:val="16"/>
              </w:rPr>
              <w:t>по в </w:t>
            </w:r>
            <w:r>
              <w:rPr>
                <w:rFonts w:ascii="Calibri" w:hAnsi="Calibri" w:cs="Calibri"/>
                <w:sz w:val="16"/>
                <w:szCs w:val="16"/>
              </w:rPr>
              <w:t> </w:t>
            </w:r>
            <w:r>
              <w:rPr>
                <w:rFonts w:ascii="GHEA Grapalat" w:hAnsi="GHEA Grapalat" w:cs="GHEA Grapalat"/>
                <w:sz w:val="16"/>
                <w:szCs w:val="16"/>
              </w:rPr>
              <w:t>«</w:t>
            </w:r>
            <w:r>
              <w:rPr>
                <w:rFonts w:ascii="Calibri" w:hAnsi="Calibri" w:cs="Calibri"/>
                <w:sz w:val="16"/>
                <w:szCs w:val="16"/>
              </w:rPr>
              <w:t> </w:t>
            </w:r>
            <w:r>
              <w:rPr>
                <w:rFonts w:ascii="Sylfaen" w:hAnsi="Sylfaen"/>
                <w:sz w:val="16"/>
                <w:szCs w:val="16"/>
              </w:rPr>
              <w:t>Молоке и молочной безопасность на </w:t>
            </w:r>
            <w:r>
              <w:rPr>
                <w:rFonts w:ascii="Arial" w:hAnsi="Arial" w:cs="Arial"/>
                <w:sz w:val="16"/>
                <w:szCs w:val="16"/>
              </w:rPr>
              <w:t>» </w:t>
            </w:r>
            <w:r>
              <w:rPr>
                <w:rFonts w:ascii="GHEA Grapalat" w:hAnsi="GHEA Grapalat"/>
                <w:sz w:val="16"/>
                <w:szCs w:val="16"/>
              </w:rPr>
              <w:t>(</w:t>
            </w:r>
            <w:r>
              <w:rPr>
                <w:rFonts w:ascii="Calibri" w:hAnsi="Calibri" w:cs="Calibri"/>
                <w:sz w:val="16"/>
                <w:szCs w:val="16"/>
              </w:rPr>
              <w:t> </w:t>
            </w:r>
            <w:r>
              <w:rPr>
                <w:rFonts w:ascii="Sylfaen" w:hAnsi="Sylfaen"/>
                <w:sz w:val="16"/>
                <w:szCs w:val="16"/>
              </w:rPr>
              <w:t>CU ТС </w:t>
            </w:r>
            <w:r>
              <w:rPr>
                <w:rFonts w:ascii="Arial" w:hAnsi="Arial" w:cs="Arial"/>
                <w:sz w:val="16"/>
                <w:szCs w:val="16"/>
              </w:rPr>
              <w:t>033/2013) </w:t>
            </w:r>
            <w:r>
              <w:rPr>
                <w:rFonts w:ascii="Sylfaen" w:hAnsi="Sylfaen"/>
                <w:sz w:val="16"/>
                <w:szCs w:val="16"/>
              </w:rPr>
              <w:t>технических регламентах </w:t>
            </w:r>
            <w:r>
              <w:rPr>
                <w:rFonts w:ascii="Arial" w:hAnsi="Arial" w:cs="Arial"/>
                <w:sz w:val="16"/>
                <w:szCs w:val="16"/>
              </w:rPr>
              <w:t>, </w:t>
            </w:r>
            <w:r>
              <w:rPr>
                <w:rFonts w:ascii="GHEA Grapalat" w:hAnsi="GHEA Grapalat"/>
                <w:sz w:val="16"/>
                <w:szCs w:val="16"/>
              </w:rPr>
              <w:t>«</w:t>
            </w:r>
            <w:r>
              <w:rPr>
                <w:rFonts w:ascii="Calibri" w:hAnsi="Calibri" w:cs="Calibri"/>
                <w:sz w:val="16"/>
                <w:szCs w:val="16"/>
              </w:rPr>
              <w:t> </w:t>
            </w:r>
            <w:r>
              <w:rPr>
                <w:rFonts w:ascii="Sylfaen" w:hAnsi="Sylfaen"/>
                <w:sz w:val="16"/>
                <w:szCs w:val="16"/>
              </w:rPr>
              <w:t>пищевой безопасность в </w:t>
            </w:r>
            <w:r>
              <w:rPr>
                <w:rFonts w:ascii="Arial" w:hAnsi="Arial" w:cs="Arial"/>
                <w:sz w:val="16"/>
                <w:szCs w:val="16"/>
              </w:rPr>
              <w:t>» </w:t>
            </w:r>
            <w:r>
              <w:rPr>
                <w:rFonts w:ascii="Sylfaen" w:hAnsi="Sylfaen"/>
                <w:sz w:val="16"/>
                <w:szCs w:val="16"/>
              </w:rPr>
              <w:t>по закону </w:t>
            </w:r>
            <w:r>
              <w:rPr>
                <w:rFonts w:ascii="Arial" w:hAnsi="Arial" w:cs="Arial"/>
                <w:sz w:val="16"/>
                <w:szCs w:val="16"/>
              </w:rPr>
              <w:t>9 - </w:t>
            </w:r>
            <w:r>
              <w:rPr>
                <w:rFonts w:ascii="Sylfaen" w:hAnsi="Sylfaen"/>
                <w:sz w:val="16"/>
                <w:szCs w:val="16"/>
              </w:rPr>
              <w:t>й статья и маркирован Евразийский экономический союз Площадь с единственным признаком обращения </w:t>
            </w:r>
            <w:r>
              <w:rPr>
                <w:rFonts w:ascii="Arial" w:hAnsi="Arial" w:cs="Arial"/>
                <w:sz w:val="16"/>
                <w:szCs w:val="16"/>
              </w:rPr>
              <w:t>. </w:t>
            </w:r>
            <w:r>
              <w:rPr>
                <w:rFonts w:ascii="Sylfaen" w:hAnsi="Sylfaen"/>
                <w:sz w:val="16"/>
                <w:szCs w:val="16"/>
              </w:rPr>
              <w:t>Маркировка разборчива </w:t>
            </w:r>
            <w:r>
              <w:rPr>
                <w:rFonts w:ascii="Arial" w:hAnsi="Arial" w:cs="Arial"/>
                <w:sz w:val="16"/>
                <w:szCs w:val="16"/>
              </w:rPr>
              <w:t>. </w:t>
            </w:r>
            <w:r>
              <w:rPr>
                <w:rFonts w:ascii="Calibri" w:hAnsi="Calibri" w:cs="Calibri"/>
                <w:sz w:val="16"/>
                <w:szCs w:val="16"/>
              </w:rPr>
              <w:t>     </w:t>
            </w:r>
            <w:r>
              <w:br/>
            </w:r>
            <w:r>
              <w:rPr>
                <w:rFonts w:ascii="Calibri" w:hAnsi="Calibri" w:cs="Calibri"/>
                <w:sz w:val="16"/>
                <w:szCs w:val="16"/>
              </w:rPr>
              <w:t> </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lastRenderedPageBreak/>
              <w:t>килогр</w:t>
            </w:r>
            <w:r>
              <w:rPr>
                <w:rFonts w:ascii="Sylfaen" w:hAnsi="Sylfaen"/>
              </w:rPr>
              <w:lastRenderedPageBreak/>
              <w:t>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lastRenderedPageBreak/>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18"/>
                <w:szCs w:val="18"/>
              </w:rPr>
              <w:t>2 </w:t>
            </w:r>
            <w:r>
              <w:rPr>
                <w:rFonts w:ascii="Sylfaen" w:hAnsi="Sylfaen"/>
                <w:sz w:val="18"/>
                <w:szCs w:val="18"/>
              </w:rPr>
              <w:t>20:</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w:t>
            </w:r>
            <w:r>
              <w:rPr>
                <w:rFonts w:ascii="Calibri" w:hAnsi="Calibri" w:cs="Calibri"/>
                <w:b/>
                <w:bCs/>
                <w:i/>
                <w:iCs/>
                <w:sz w:val="14"/>
                <w:szCs w:val="14"/>
              </w:rPr>
              <w:t> </w:t>
            </w:r>
            <w:r>
              <w:rPr>
                <w:rFonts w:ascii="GHEA Grapalat" w:hAnsi="GHEA Grapalat"/>
                <w:b/>
                <w:bCs/>
                <w:i/>
                <w:iCs/>
                <w:sz w:val="14"/>
                <w:szCs w:val="14"/>
              </w:rPr>
              <w:t xml:space="preserve">, </w:t>
            </w:r>
            <w:r>
              <w:rPr>
                <w:rFonts w:ascii="GHEA Grapalat" w:hAnsi="GHEA Grapalat"/>
                <w:b/>
                <w:bCs/>
                <w:i/>
                <w:iCs/>
                <w:sz w:val="14"/>
                <w:szCs w:val="14"/>
              </w:rPr>
              <w:lastRenderedPageBreak/>
              <w:t>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18"/>
                <w:szCs w:val="18"/>
              </w:rPr>
              <w:lastRenderedPageBreak/>
              <w:t>2 </w:t>
            </w:r>
            <w:r>
              <w:rPr>
                <w:rFonts w:ascii="Sylfaen" w:hAnsi="Sylfaen"/>
                <w:sz w:val="18"/>
                <w:szCs w:val="18"/>
              </w:rPr>
              <w:t>20: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w:t>
            </w:r>
            <w:r>
              <w:rPr>
                <w:rFonts w:ascii="Calibri" w:hAnsi="Calibri" w:cs="Calibri"/>
                <w:sz w:val="12"/>
                <w:szCs w:val="12"/>
              </w:rPr>
              <w:t> </w:t>
            </w:r>
            <w:r>
              <w:rPr>
                <w:rFonts w:ascii="GHEA Grapalat" w:hAnsi="GHEA Grapalat"/>
                <w:sz w:val="12"/>
                <w:szCs w:val="12"/>
              </w:rPr>
              <w:t>25.12.2</w:t>
            </w:r>
            <w:r>
              <w:rPr>
                <w:rFonts w:ascii="GHEA Grapalat" w:hAnsi="GHEA Grapalat"/>
                <w:sz w:val="12"/>
                <w:szCs w:val="12"/>
              </w:rPr>
              <w:lastRenderedPageBreak/>
              <w:t>020 ... Срок поставки первого этапа устанавливается не менее 20 календарных дней (если поставщик не согласен доставить раньше) /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20"/>
                <w:szCs w:val="20"/>
              </w:rPr>
              <w:lastRenderedPageBreak/>
              <w:t>4</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15541100</w:t>
            </w:r>
          </w:p>
        </w:tc>
        <w:tc>
          <w:tcPr>
            <w:tcW w:w="1980" w:type="dxa"/>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Сделай это , Лори</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Сыр твердый из коровьего молока, рассол, от белого до бледно-желтого цвета, с разными размерами и формой глазков, заводская упаковка.</w:t>
            </w:r>
            <w:r>
              <w:rPr>
                <w:rFonts w:ascii="Calibri" w:hAnsi="Calibri" w:cs="Calibri"/>
                <w:sz w:val="16"/>
                <w:szCs w:val="16"/>
              </w:rPr>
              <w:t> </w:t>
            </w:r>
            <w:r>
              <w:rPr>
                <w:rFonts w:ascii="GHEA Grapalat" w:hAnsi="GHEA Grapalat"/>
                <w:sz w:val="16"/>
                <w:szCs w:val="16"/>
              </w:rPr>
              <w:t>46% жира, согласно "AST378-2016"</w:t>
            </w:r>
          </w:p>
          <w:p w:rsidR="00C2648D" w:rsidRDefault="00C2648D">
            <w:pPr>
              <w:pStyle w:val="af4"/>
              <w:spacing w:before="0" w:beforeAutospacing="0" w:after="0" w:afterAutospacing="0"/>
              <w:jc w:val="center"/>
            </w:pPr>
            <w:r>
              <w:rPr>
                <w:rFonts w:ascii="Calibri" w:hAnsi="Calibri" w:cs="Calibri"/>
                <w:sz w:val="16"/>
                <w:szCs w:val="16"/>
              </w:rPr>
              <w:t> </w:t>
            </w:r>
            <w:r>
              <w:rPr>
                <w:rFonts w:ascii="GHEA Grapalat" w:hAnsi="GHEA Grapalat" w:cs="GHEA Grapalat"/>
                <w:sz w:val="16"/>
                <w:szCs w:val="16"/>
              </w:rPr>
              <w:t>Безопасность</w:t>
            </w:r>
            <w:r>
              <w:rPr>
                <w:rFonts w:ascii="GHEA Grapalat" w:hAnsi="GHEA Grapalat"/>
                <w:sz w:val="16"/>
                <w:szCs w:val="16"/>
              </w:rPr>
              <w:t xml:space="preserve">, </w:t>
            </w:r>
            <w:r>
              <w:rPr>
                <w:rFonts w:ascii="GHEA Grapalat" w:hAnsi="GHEA Grapalat" w:cs="GHEA Grapalat"/>
                <w:sz w:val="16"/>
                <w:szCs w:val="16"/>
              </w:rPr>
              <w:t>маркировкаиупаковкапищевыхпродуктовподлежатоценкесоответс</w:t>
            </w:r>
            <w:r>
              <w:rPr>
                <w:rFonts w:ascii="GHEA Grapalat" w:hAnsi="GHEA Grapalat"/>
                <w:sz w:val="16"/>
                <w:szCs w:val="16"/>
              </w:rPr>
              <w:t>твия в соответствии с Указом Таможенного союза от 9 декабря 2011 года № 880 «О безопасности пищевых продуктов» (Таможенный кодекс 021/2011) Таможенного союза от 9 декабря 2011 года. количество «маркировки пищевых продуктов ,</w:t>
            </w:r>
            <w:r>
              <w:rPr>
                <w:rFonts w:ascii="Calibri" w:hAnsi="Calibri" w:cs="Calibri"/>
                <w:sz w:val="16"/>
                <w:szCs w:val="16"/>
              </w:rPr>
              <w:t> </w:t>
            </w:r>
            <w:r>
              <w:rPr>
                <w:rFonts w:ascii="GHEA Grapalat" w:hAnsi="GHEA Grapalat"/>
                <w:sz w:val="16"/>
                <w:szCs w:val="16"/>
              </w:rPr>
              <w:t>утвержденных 881» (ТС ТС 022/2011), Комиссии Таможенного союза N :</w:t>
            </w:r>
            <w:r>
              <w:rPr>
                <w:rFonts w:ascii="Calibri" w:hAnsi="Calibri" w:cs="Calibri"/>
                <w:sz w:val="16"/>
                <w:szCs w:val="16"/>
              </w:rPr>
              <w:t> </w:t>
            </w:r>
            <w:r>
              <w:rPr>
                <w:rFonts w:ascii="GHEA Grapalat" w:hAnsi="GHEA Grapalat"/>
                <w:sz w:val="16"/>
                <w:szCs w:val="16"/>
              </w:rPr>
              <w:t>769 от 16 августа 2011 решение</w:t>
            </w:r>
            <w:r>
              <w:rPr>
                <w:rFonts w:ascii="Calibri" w:hAnsi="Calibri" w:cs="Calibri"/>
                <w:sz w:val="16"/>
                <w:szCs w:val="16"/>
              </w:rPr>
              <w:t> </w:t>
            </w:r>
            <w:r>
              <w:rPr>
                <w:rFonts w:ascii="GHEA Grapalat" w:hAnsi="GHEA Grapalat"/>
                <w:sz w:val="16"/>
                <w:szCs w:val="16"/>
              </w:rPr>
              <w:t>«пакета безопасности утвержден» (ТС ТС 005/2011) технических регламентов Таможенного союза</w:t>
            </w:r>
            <w:r>
              <w:rPr>
                <w:rFonts w:ascii="Calibri" w:hAnsi="Calibri" w:cs="Calibri"/>
                <w:sz w:val="16"/>
                <w:szCs w:val="16"/>
              </w:rPr>
              <w:t> </w:t>
            </w:r>
            <w:r>
              <w:rPr>
                <w:rFonts w:ascii="GHEA Grapalat" w:hAnsi="GHEA Grapalat"/>
                <w:sz w:val="16"/>
                <w:szCs w:val="16"/>
              </w:rPr>
              <w:t>Технический регламент Совета Евразийской экономической комиссии № 67 от 9 октября 2013 г. по молоку и молочной безопасности (033/2013 д.е.), статья 9 Закона РА «О безопасности пищевых продуктов» и подлежащий маркировке Евразийским экономическим союзом Площадь с единственным признаком обращения.</w:t>
            </w:r>
            <w:r>
              <w:rPr>
                <w:rFonts w:ascii="Calibri" w:hAnsi="Calibri" w:cs="Calibri"/>
                <w:sz w:val="16"/>
                <w:szCs w:val="16"/>
              </w:rPr>
              <w:t> </w:t>
            </w:r>
            <w:r>
              <w:rPr>
                <w:rFonts w:ascii="GHEA Grapalat" w:hAnsi="GHEA Grapalat"/>
                <w:sz w:val="16"/>
                <w:szCs w:val="16"/>
              </w:rPr>
              <w:t>Маркировка разборчива.</w:t>
            </w:r>
          </w:p>
          <w:p w:rsidR="00C2648D" w:rsidRDefault="00C2648D">
            <w:pPr>
              <w:pStyle w:val="af4"/>
              <w:spacing w:before="0" w:beforeAutospacing="0" w:after="0" w:afterAutospacing="0"/>
              <w:jc w:val="center"/>
            </w:pPr>
            <w:r>
              <w:rPr>
                <w:rFonts w:ascii="GHEA Grapalat" w:hAnsi="GHEA Grapalat"/>
                <w:sz w:val="16"/>
                <w:szCs w:val="16"/>
              </w:rPr>
              <w:t>Продукт должен соответствовать техническим требованиям к продукту.</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55</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55</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 xml:space="preserve">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w:t>
            </w:r>
            <w:r>
              <w:rPr>
                <w:rFonts w:ascii="GHEA Grapalat" w:hAnsi="GHEA Grapalat"/>
                <w:sz w:val="12"/>
                <w:szCs w:val="12"/>
              </w:rPr>
              <w:lastRenderedPageBreak/>
              <w:t>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5</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15411200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Масло , растительное масло</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Sylfaen" w:hAnsi="Sylfaen"/>
                <w:sz w:val="16"/>
                <w:szCs w:val="16"/>
              </w:rPr>
              <w:t>Подсолнечное масло </w:t>
            </w:r>
            <w:r>
              <w:rPr>
                <w:rFonts w:ascii="Arial" w:hAnsi="Arial" w:cs="Arial"/>
                <w:sz w:val="16"/>
                <w:szCs w:val="16"/>
              </w:rPr>
              <w:t>, </w:t>
            </w:r>
            <w:r>
              <w:rPr>
                <w:rFonts w:ascii="Sylfaen" w:hAnsi="Sylfaen"/>
                <w:sz w:val="16"/>
                <w:szCs w:val="16"/>
              </w:rPr>
              <w:t>рафинированное </w:t>
            </w:r>
            <w:r>
              <w:rPr>
                <w:rFonts w:ascii="Arial" w:hAnsi="Arial" w:cs="Arial"/>
                <w:sz w:val="16"/>
                <w:szCs w:val="16"/>
              </w:rPr>
              <w:t>( </w:t>
            </w:r>
            <w:r>
              <w:rPr>
                <w:rFonts w:ascii="Sylfaen" w:hAnsi="Sylfaen"/>
                <w:sz w:val="16"/>
                <w:szCs w:val="16"/>
              </w:rPr>
              <w:t>рафинированное </w:t>
            </w:r>
            <w:r>
              <w:rPr>
                <w:rFonts w:ascii="Arial" w:hAnsi="Arial" w:cs="Arial"/>
                <w:sz w:val="16"/>
                <w:szCs w:val="16"/>
              </w:rPr>
              <w:t>); </w:t>
            </w:r>
            <w:r>
              <w:rPr>
                <w:rFonts w:ascii="Sylfaen" w:hAnsi="Sylfaen"/>
                <w:sz w:val="16"/>
                <w:szCs w:val="16"/>
              </w:rPr>
              <w:t>Сделано подсолнечника семян экстракции и chzmman метод </w:t>
            </w:r>
            <w:r>
              <w:rPr>
                <w:rFonts w:ascii="Arial" w:hAnsi="Arial" w:cs="Arial"/>
                <w:sz w:val="16"/>
                <w:szCs w:val="16"/>
              </w:rPr>
              <w:t>, </w:t>
            </w:r>
            <w:r>
              <w:rPr>
                <w:rFonts w:ascii="Sylfaen" w:hAnsi="Sylfaen"/>
                <w:sz w:val="16"/>
                <w:szCs w:val="16"/>
              </w:rPr>
              <w:t>высокого типа </w:t>
            </w:r>
            <w:r>
              <w:rPr>
                <w:rFonts w:ascii="Arial" w:hAnsi="Arial" w:cs="Arial"/>
                <w:sz w:val="16"/>
                <w:szCs w:val="16"/>
              </w:rPr>
              <w:t>, </w:t>
            </w:r>
            <w:r>
              <w:rPr>
                <w:rFonts w:ascii="Sylfaen" w:hAnsi="Sylfaen"/>
                <w:sz w:val="16"/>
                <w:szCs w:val="16"/>
              </w:rPr>
              <w:t>рафинированное </w:t>
            </w:r>
            <w:r>
              <w:rPr>
                <w:rFonts w:ascii="Arial" w:hAnsi="Arial" w:cs="Arial"/>
                <w:sz w:val="16"/>
                <w:szCs w:val="16"/>
              </w:rPr>
              <w:t>, </w:t>
            </w:r>
            <w:r>
              <w:rPr>
                <w:rFonts w:ascii="Sylfaen" w:hAnsi="Sylfaen"/>
                <w:sz w:val="16"/>
                <w:szCs w:val="16"/>
              </w:rPr>
              <w:t>дезодорированное </w:t>
            </w:r>
            <w:r>
              <w:rPr>
                <w:rFonts w:ascii="Arial" w:hAnsi="Arial" w:cs="Arial"/>
                <w:sz w:val="16"/>
                <w:szCs w:val="16"/>
              </w:rPr>
              <w:t>. </w:t>
            </w:r>
            <w:r>
              <w:rPr>
                <w:rFonts w:ascii="Sylfaen" w:hAnsi="Sylfaen"/>
                <w:sz w:val="16"/>
                <w:szCs w:val="16"/>
              </w:rPr>
              <w:t>Упаковка, в бутылках AAnvtangutyune </w:t>
            </w:r>
            <w:r>
              <w:rPr>
                <w:rFonts w:ascii="Arial" w:hAnsi="Arial" w:cs="Arial"/>
                <w:sz w:val="16"/>
                <w:szCs w:val="16"/>
              </w:rPr>
              <w:t>, </w:t>
            </w:r>
            <w:r>
              <w:rPr>
                <w:rFonts w:ascii="Sylfaen" w:hAnsi="Sylfaen"/>
                <w:sz w:val="16"/>
                <w:szCs w:val="16"/>
              </w:rPr>
              <w:t>маркировку и упаковки пищевых продуктов должны быть подвергнуты для соответствия оценки, в соответствии с Таможенным Союзом Комиссией </w:t>
            </w:r>
            <w:r>
              <w:rPr>
                <w:rFonts w:ascii="GHEA Grapalat" w:hAnsi="GHEA Grapalat"/>
                <w:sz w:val="16"/>
                <w:szCs w:val="16"/>
              </w:rPr>
              <w:t>2011</w:t>
            </w:r>
            <w:r>
              <w:rPr>
                <w:rFonts w:ascii="Calibri" w:hAnsi="Calibri" w:cs="Calibri"/>
                <w:sz w:val="16"/>
                <w:szCs w:val="16"/>
              </w:rPr>
              <w:t> </w:t>
            </w:r>
            <w:r>
              <w:rPr>
                <w:rFonts w:ascii="Sylfaen" w:hAnsi="Sylfaen"/>
                <w:sz w:val="16"/>
                <w:szCs w:val="16"/>
              </w:rPr>
              <w:t>по декабрю </w:t>
            </w:r>
            <w:r>
              <w:rPr>
                <w:rFonts w:ascii="Arial" w:hAnsi="Arial" w:cs="Arial"/>
                <w:sz w:val="16"/>
                <w:szCs w:val="16"/>
              </w:rPr>
              <w:t>9 </w:t>
            </w:r>
            <w:r>
              <w:rPr>
                <w:rFonts w:ascii="Sylfaen" w:hAnsi="Sylfaen"/>
                <w:sz w:val="16"/>
                <w:szCs w:val="16"/>
              </w:rPr>
              <w:t>в п </w:t>
            </w:r>
            <w:r>
              <w:rPr>
                <w:rFonts w:ascii="Arial" w:hAnsi="Arial" w:cs="Arial"/>
                <w:sz w:val="16"/>
                <w:szCs w:val="16"/>
              </w:rPr>
              <w:t>880 </w:t>
            </w:r>
            <w:r>
              <w:rPr>
                <w:rFonts w:ascii="Sylfaen" w:hAnsi="Sylfaen"/>
                <w:sz w:val="16"/>
                <w:szCs w:val="16"/>
              </w:rPr>
              <w:t>Постановления о </w:t>
            </w:r>
            <w:r>
              <w:rPr>
                <w:rFonts w:ascii="Calibri" w:hAnsi="Calibri" w:cs="Calibri"/>
                <w:sz w:val="16"/>
                <w:szCs w:val="16"/>
              </w:rPr>
              <w:t> </w:t>
            </w:r>
            <w:r>
              <w:rPr>
                <w:rFonts w:ascii="GHEA Grapalat" w:hAnsi="GHEA Grapalat" w:cs="GHEA Grapalat"/>
                <w:sz w:val="16"/>
                <w:szCs w:val="16"/>
              </w:rPr>
              <w:t>«</w:t>
            </w:r>
            <w:r>
              <w:rPr>
                <w:rFonts w:ascii="Calibri" w:hAnsi="Calibri" w:cs="Calibri"/>
                <w:sz w:val="16"/>
                <w:szCs w:val="16"/>
              </w:rPr>
              <w:t> </w:t>
            </w:r>
            <w:r>
              <w:rPr>
                <w:rFonts w:ascii="Sylfaen" w:hAnsi="Sylfaen"/>
                <w:sz w:val="16"/>
                <w:szCs w:val="16"/>
              </w:rPr>
              <w:t>продовольственной безопасности на </w:t>
            </w:r>
            <w:r>
              <w:rPr>
                <w:rFonts w:ascii="Arial" w:hAnsi="Arial" w:cs="Arial"/>
                <w:sz w:val="16"/>
                <w:szCs w:val="16"/>
              </w:rPr>
              <w:t>» ( </w:t>
            </w:r>
            <w:r>
              <w:rPr>
                <w:rFonts w:ascii="Sylfaen" w:hAnsi="Sylfaen"/>
                <w:sz w:val="16"/>
                <w:szCs w:val="16"/>
              </w:rPr>
              <w:t>ТС ТСЕ </w:t>
            </w:r>
            <w:r>
              <w:rPr>
                <w:rFonts w:ascii="GHEA Grapalat" w:hAnsi="GHEA Grapalat"/>
                <w:sz w:val="16"/>
                <w:szCs w:val="16"/>
              </w:rPr>
              <w:t>021/2011),</w:t>
            </w:r>
            <w:r>
              <w:rPr>
                <w:rFonts w:ascii="Calibri" w:hAnsi="Calibri" w:cs="Calibri"/>
                <w:sz w:val="16"/>
                <w:szCs w:val="16"/>
              </w:rPr>
              <w:t> </w:t>
            </w:r>
            <w:r>
              <w:rPr>
                <w:rFonts w:ascii="Sylfaen" w:hAnsi="Sylfaen"/>
                <w:sz w:val="16"/>
                <w:szCs w:val="16"/>
              </w:rPr>
              <w:t>Таможенный союз Комиссия за </w:t>
            </w:r>
            <w:r>
              <w:rPr>
                <w:rFonts w:ascii="Arial" w:hAnsi="Arial" w:cs="Arial"/>
                <w:sz w:val="16"/>
                <w:szCs w:val="16"/>
              </w:rPr>
              <w:t>2011 год </w:t>
            </w:r>
            <w:r>
              <w:rPr>
                <w:rFonts w:ascii="Sylfaen" w:hAnsi="Sylfaen"/>
                <w:sz w:val="16"/>
                <w:szCs w:val="16"/>
              </w:rPr>
              <w:t>в декабре </w:t>
            </w:r>
            <w:r>
              <w:rPr>
                <w:rFonts w:ascii="Arial" w:hAnsi="Arial" w:cs="Arial"/>
                <w:sz w:val="16"/>
                <w:szCs w:val="16"/>
              </w:rPr>
              <w:t>9- </w:t>
            </w:r>
            <w:r>
              <w:rPr>
                <w:rFonts w:ascii="Sylfaen" w:hAnsi="Sylfaen"/>
                <w:sz w:val="16"/>
                <w:szCs w:val="16"/>
              </w:rPr>
              <w:t>«s No. </w:t>
            </w:r>
            <w:r>
              <w:rPr>
                <w:rFonts w:ascii="Arial" w:hAnsi="Arial" w:cs="Arial"/>
                <w:sz w:val="16"/>
                <w:szCs w:val="16"/>
              </w:rPr>
              <w:t>881 </w:t>
            </w:r>
            <w:r>
              <w:rPr>
                <w:rFonts w:ascii="Sylfaen" w:hAnsi="Sylfaen"/>
                <w:sz w:val="16"/>
                <w:szCs w:val="16"/>
              </w:rPr>
              <w:t>указ утвердил </w:t>
            </w:r>
            <w:r>
              <w:rPr>
                <w:rFonts w:ascii="Arial" w:hAnsi="Arial" w:cs="Arial"/>
                <w:sz w:val="16"/>
                <w:szCs w:val="16"/>
              </w:rPr>
              <w:t>„ </w:t>
            </w:r>
            <w:r>
              <w:rPr>
                <w:rFonts w:ascii="Sylfaen" w:hAnsi="Sylfaen"/>
                <w:sz w:val="16"/>
                <w:szCs w:val="16"/>
              </w:rPr>
              <w:t>пищевой маркировки на </w:t>
            </w:r>
            <w:r>
              <w:rPr>
                <w:rFonts w:ascii="Arial" w:hAnsi="Arial" w:cs="Arial"/>
                <w:sz w:val="16"/>
                <w:szCs w:val="16"/>
              </w:rPr>
              <w:t>“( </w:t>
            </w:r>
            <w:r>
              <w:rPr>
                <w:rFonts w:ascii="Sylfaen" w:hAnsi="Sylfaen"/>
                <w:sz w:val="16"/>
                <w:szCs w:val="16"/>
              </w:rPr>
              <w:t>CU ТС </w:t>
            </w:r>
            <w:r>
              <w:rPr>
                <w:rFonts w:ascii="Arial" w:hAnsi="Arial" w:cs="Arial"/>
                <w:sz w:val="16"/>
                <w:szCs w:val="16"/>
              </w:rPr>
              <w:t>022/2011), </w:t>
            </w:r>
            <w:r>
              <w:rPr>
                <w:rFonts w:ascii="Sylfaen" w:hAnsi="Sylfaen"/>
                <w:sz w:val="16"/>
                <w:szCs w:val="16"/>
              </w:rPr>
              <w:t>Таможенный союз Комиссии </w:t>
            </w:r>
            <w:r>
              <w:rPr>
                <w:rFonts w:ascii="Arial" w:hAnsi="Arial" w:cs="Arial"/>
                <w:sz w:val="16"/>
                <w:szCs w:val="16"/>
              </w:rPr>
              <w:t>в 2011 году </w:t>
            </w:r>
            <w:r>
              <w:rPr>
                <w:rFonts w:ascii="Sylfaen" w:hAnsi="Sylfaen"/>
                <w:sz w:val="16"/>
                <w:szCs w:val="16"/>
              </w:rPr>
              <w:t>в августе </w:t>
            </w:r>
            <w:r>
              <w:rPr>
                <w:rFonts w:ascii="Arial" w:hAnsi="Arial" w:cs="Arial"/>
                <w:sz w:val="16"/>
                <w:szCs w:val="16"/>
              </w:rPr>
              <w:t>16 </w:t>
            </w:r>
            <w:r>
              <w:rPr>
                <w:rFonts w:ascii="Sylfaen" w:hAnsi="Sylfaen"/>
                <w:sz w:val="16"/>
                <w:szCs w:val="16"/>
              </w:rPr>
              <w:t>в г. № </w:t>
            </w:r>
            <w:r>
              <w:rPr>
                <w:rFonts w:ascii="Arial" w:hAnsi="Arial" w:cs="Arial"/>
                <w:sz w:val="16"/>
                <w:szCs w:val="16"/>
              </w:rPr>
              <w:t>769 </w:t>
            </w:r>
            <w:r>
              <w:rPr>
                <w:rFonts w:ascii="Sylfaen" w:hAnsi="Sylfaen"/>
                <w:sz w:val="16"/>
                <w:szCs w:val="16"/>
              </w:rPr>
              <w:t>разрешения на </w:t>
            </w:r>
            <w:r>
              <w:rPr>
                <w:rFonts w:ascii="Arial" w:hAnsi="Arial" w:cs="Arial"/>
                <w:sz w:val="16"/>
                <w:szCs w:val="16"/>
              </w:rPr>
              <w:t>„ </w:t>
            </w:r>
            <w:r>
              <w:rPr>
                <w:rFonts w:ascii="Sylfaen" w:hAnsi="Sylfaen"/>
                <w:sz w:val="16"/>
                <w:szCs w:val="16"/>
              </w:rPr>
              <w:t>пакета безопасности о </w:t>
            </w:r>
            <w:r>
              <w:rPr>
                <w:rFonts w:ascii="Arial" w:hAnsi="Arial" w:cs="Arial"/>
                <w:sz w:val="16"/>
                <w:szCs w:val="16"/>
              </w:rPr>
              <w:t>“( </w:t>
            </w:r>
            <w:r>
              <w:rPr>
                <w:rFonts w:ascii="Sylfaen" w:hAnsi="Sylfaen"/>
                <w:sz w:val="16"/>
                <w:szCs w:val="16"/>
              </w:rPr>
              <w:t>CU ТС </w:t>
            </w:r>
            <w:r>
              <w:rPr>
                <w:rFonts w:ascii="Arial" w:hAnsi="Arial" w:cs="Arial"/>
                <w:sz w:val="16"/>
                <w:szCs w:val="16"/>
              </w:rPr>
              <w:t>005/2011), </w:t>
            </w:r>
            <w:r>
              <w:rPr>
                <w:rFonts w:ascii="Sylfaen" w:hAnsi="Sylfaen"/>
                <w:sz w:val="16"/>
                <w:szCs w:val="16"/>
              </w:rPr>
              <w:t>Таможня Союз Комиссии </w:t>
            </w:r>
            <w:r>
              <w:rPr>
                <w:rFonts w:ascii="Arial" w:hAnsi="Arial" w:cs="Arial"/>
                <w:sz w:val="16"/>
                <w:szCs w:val="16"/>
              </w:rPr>
              <w:t>в 2011 году </w:t>
            </w:r>
            <w:r>
              <w:rPr>
                <w:rFonts w:ascii="Sylfaen" w:hAnsi="Sylfaen"/>
                <w:sz w:val="16"/>
                <w:szCs w:val="16"/>
              </w:rPr>
              <w:t>в декабре </w:t>
            </w:r>
            <w:r>
              <w:rPr>
                <w:rFonts w:ascii="Arial" w:hAnsi="Arial" w:cs="Arial"/>
                <w:sz w:val="16"/>
                <w:szCs w:val="16"/>
              </w:rPr>
              <w:t>9 </w:t>
            </w:r>
            <w:r>
              <w:rPr>
                <w:rFonts w:ascii="Sylfaen" w:hAnsi="Sylfaen"/>
                <w:sz w:val="16"/>
                <w:szCs w:val="16"/>
              </w:rPr>
              <w:t>в п </w:t>
            </w:r>
            <w:r>
              <w:rPr>
                <w:rFonts w:ascii="GHEA Grapalat" w:hAnsi="GHEA Grapalat"/>
                <w:sz w:val="16"/>
                <w:szCs w:val="16"/>
              </w:rPr>
              <w:t>883</w:t>
            </w:r>
            <w:r>
              <w:rPr>
                <w:rFonts w:ascii="Calibri" w:hAnsi="Calibri" w:cs="Calibri"/>
                <w:sz w:val="16"/>
                <w:szCs w:val="16"/>
              </w:rPr>
              <w:t> </w:t>
            </w:r>
            <w:r>
              <w:rPr>
                <w:rFonts w:ascii="Sylfaen" w:hAnsi="Sylfaen"/>
                <w:sz w:val="16"/>
                <w:szCs w:val="16"/>
              </w:rPr>
              <w:t>Разрешение от </w:t>
            </w:r>
            <w:r>
              <w:rPr>
                <w:rFonts w:ascii="Arial" w:hAnsi="Arial" w:cs="Arial"/>
                <w:sz w:val="16"/>
                <w:szCs w:val="16"/>
              </w:rPr>
              <w:t>« </w:t>
            </w:r>
            <w:r>
              <w:rPr>
                <w:rFonts w:ascii="Sylfaen" w:hAnsi="Sylfaen"/>
                <w:sz w:val="16"/>
                <w:szCs w:val="16"/>
              </w:rPr>
              <w:t>Толстый продукции технических регламентов </w:t>
            </w:r>
            <w:r>
              <w:rPr>
                <w:rFonts w:ascii="Arial" w:hAnsi="Arial" w:cs="Arial"/>
                <w:sz w:val="16"/>
                <w:szCs w:val="16"/>
              </w:rPr>
              <w:t>» ( </w:t>
            </w:r>
            <w:r>
              <w:rPr>
                <w:rFonts w:ascii="Sylfaen" w:hAnsi="Sylfaen"/>
                <w:sz w:val="16"/>
                <w:szCs w:val="16"/>
              </w:rPr>
              <w:t>CU ТС </w:t>
            </w:r>
            <w:r>
              <w:rPr>
                <w:rFonts w:ascii="Arial" w:hAnsi="Arial" w:cs="Arial"/>
                <w:sz w:val="16"/>
                <w:szCs w:val="16"/>
              </w:rPr>
              <w:t>024/2011) </w:t>
            </w:r>
            <w:r>
              <w:rPr>
                <w:rFonts w:ascii="Sylfaen" w:hAnsi="Sylfaen"/>
                <w:sz w:val="16"/>
                <w:szCs w:val="16"/>
              </w:rPr>
              <w:t>Таможенного союза технические регламенты </w:t>
            </w:r>
            <w:r>
              <w:rPr>
                <w:rFonts w:ascii="Arial" w:hAnsi="Arial" w:cs="Arial"/>
                <w:sz w:val="16"/>
                <w:szCs w:val="16"/>
              </w:rPr>
              <w:t>, « </w:t>
            </w:r>
            <w:r>
              <w:rPr>
                <w:rFonts w:ascii="Sylfaen" w:hAnsi="Sylfaen"/>
                <w:sz w:val="16"/>
                <w:szCs w:val="16"/>
              </w:rPr>
              <w:t>пищевой безопасности в </w:t>
            </w:r>
            <w:r>
              <w:rPr>
                <w:rFonts w:ascii="Arial" w:hAnsi="Arial" w:cs="Arial"/>
                <w:sz w:val="16"/>
                <w:szCs w:val="16"/>
              </w:rPr>
              <w:t>» </w:t>
            </w:r>
            <w:r>
              <w:rPr>
                <w:rFonts w:ascii="Sylfaen" w:hAnsi="Sylfaen"/>
                <w:sz w:val="16"/>
                <w:szCs w:val="16"/>
              </w:rPr>
              <w:t>по закону </w:t>
            </w:r>
            <w:r>
              <w:rPr>
                <w:rFonts w:ascii="Arial" w:hAnsi="Arial" w:cs="Arial"/>
                <w:sz w:val="16"/>
                <w:szCs w:val="16"/>
              </w:rPr>
              <w:t>9 - </w:t>
            </w:r>
            <w:r>
              <w:rPr>
                <w:rFonts w:ascii="Sylfaen" w:hAnsi="Sylfaen"/>
                <w:sz w:val="16"/>
                <w:szCs w:val="16"/>
              </w:rPr>
              <w:t>й статьи и маркированы Евразийский экономический союз территории из одного с отметкой </w:t>
            </w:r>
            <w:r>
              <w:rPr>
                <w:rFonts w:ascii="Arial" w:hAnsi="Arial" w:cs="Arial"/>
                <w:sz w:val="16"/>
                <w:szCs w:val="16"/>
              </w:rPr>
              <w:t>. </w:t>
            </w:r>
            <w:r>
              <w:rPr>
                <w:rFonts w:ascii="Calibri" w:hAnsi="Calibri" w:cs="Calibri"/>
                <w:sz w:val="16"/>
                <w:szCs w:val="16"/>
              </w:rPr>
              <w:t>   </w:t>
            </w:r>
            <w:r>
              <w:br/>
            </w:r>
            <w:r>
              <w:rPr>
                <w:rFonts w:ascii="Calibri" w:hAnsi="Calibri" w:cs="Calibri"/>
                <w:sz w:val="16"/>
                <w:szCs w:val="16"/>
              </w:rPr>
              <w:t> </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L</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sz w:val="18"/>
                <w:szCs w:val="18"/>
              </w:rPr>
              <w:t>1 </w:t>
            </w:r>
            <w:r>
              <w:rPr>
                <w:rFonts w:ascii="Sylfaen" w:hAnsi="Sylfaen"/>
                <w:sz w:val="18"/>
                <w:szCs w:val="18"/>
              </w:rPr>
              <w:t>из 76</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sz w:val="18"/>
                <w:szCs w:val="18"/>
              </w:rPr>
              <w:t>1 </w:t>
            </w:r>
            <w:r>
              <w:rPr>
                <w:rFonts w:ascii="Sylfaen" w:hAnsi="Sylfaen"/>
                <w:sz w:val="18"/>
                <w:szCs w:val="18"/>
              </w:rPr>
              <w:t>из 76</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первой очереди должен составлять не менее 20 календарных дней (если только поставщик не согласится выполнить поставку раньше / для</w:t>
            </w:r>
            <w:r>
              <w:rPr>
                <w:rFonts w:ascii="Calibri" w:hAnsi="Calibri" w:cs="Calibri"/>
                <w:sz w:val="12"/>
                <w:szCs w:val="12"/>
              </w:rPr>
              <w:t> </w:t>
            </w:r>
            <w:r>
              <w:rPr>
                <w:rFonts w:ascii="GHEA Grapalat" w:hAnsi="GHEA Grapalat"/>
                <w:sz w:val="12"/>
                <w:szCs w:val="12"/>
              </w:rPr>
              <w:t>других этапов</w:t>
            </w:r>
            <w:r>
              <w:rPr>
                <w:rFonts w:ascii="Calibri" w:hAnsi="Calibri" w:cs="Calibri"/>
                <w:sz w:val="12"/>
                <w:szCs w:val="12"/>
              </w:rPr>
              <w:t> </w:t>
            </w:r>
            <w:r>
              <w:rPr>
                <w:rFonts w:ascii="GHEA Grapalat" w:hAnsi="GHEA Grapalat"/>
                <w:sz w:val="12"/>
                <w:szCs w:val="12"/>
              </w:rPr>
              <w:t>поставки</w:t>
            </w:r>
            <w:r>
              <w:rPr>
                <w:rFonts w:ascii="Calibri" w:hAnsi="Calibri" w:cs="Calibri"/>
                <w:sz w:val="12"/>
                <w:szCs w:val="12"/>
              </w:rPr>
              <w:t> </w:t>
            </w:r>
            <w:r>
              <w:rPr>
                <w:rFonts w:ascii="GHEA Grapalat" w:hAnsi="GHEA Grapalat"/>
                <w:sz w:val="12"/>
                <w:szCs w:val="12"/>
              </w:rPr>
              <w:t>, каждый в течение 2 рабочих дней после получения заказа от Клиента.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t>6</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15612160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Льюис   типа пшеница 1</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6"/>
                <w:szCs w:val="16"/>
              </w:rPr>
              <w:t>Характерна пшеничная мука, без запаха и вкуса.</w:t>
            </w:r>
            <w:r>
              <w:rPr>
                <w:rFonts w:ascii="Calibri" w:hAnsi="Calibri" w:cs="Calibri"/>
                <w:sz w:val="16"/>
                <w:szCs w:val="16"/>
              </w:rPr>
              <w:t> </w:t>
            </w:r>
            <w:r>
              <w:rPr>
                <w:rFonts w:ascii="GHEA Grapalat" w:hAnsi="GHEA Grapalat"/>
                <w:sz w:val="16"/>
                <w:szCs w:val="16"/>
              </w:rPr>
              <w:t>Без кислотности и горечи, без гнили и плесени.</w:t>
            </w:r>
            <w:r>
              <w:rPr>
                <w:rFonts w:ascii="Calibri" w:hAnsi="Calibri" w:cs="Calibri"/>
                <w:sz w:val="16"/>
                <w:szCs w:val="16"/>
              </w:rPr>
              <w:t> </w:t>
            </w:r>
            <w:r>
              <w:rPr>
                <w:rFonts w:ascii="GHEA Grapalat" w:hAnsi="GHEA Grapalat"/>
                <w:sz w:val="16"/>
                <w:szCs w:val="16"/>
              </w:rPr>
              <w:t>Содержание влаги</w:t>
            </w:r>
            <w:r>
              <w:rPr>
                <w:rFonts w:ascii="Calibri" w:hAnsi="Calibri" w:cs="Calibri"/>
                <w:sz w:val="16"/>
                <w:szCs w:val="16"/>
              </w:rPr>
              <w:t> </w:t>
            </w:r>
            <w:r>
              <w:rPr>
                <w:rFonts w:ascii="GHEA Grapalat" w:hAnsi="GHEA Grapalat"/>
                <w:sz w:val="16"/>
                <w:szCs w:val="16"/>
              </w:rPr>
              <w:t>не более 15%, металломагнитных смесей не более 3,0%, зольности 0,55% по сухому веществу, сырого адгезива не менее 28,0%.</w:t>
            </w:r>
            <w:r>
              <w:rPr>
                <w:rFonts w:ascii="Calibri" w:hAnsi="Calibri" w:cs="Calibri"/>
                <w:sz w:val="16"/>
                <w:szCs w:val="16"/>
              </w:rPr>
              <w:t> </w:t>
            </w:r>
            <w:r>
              <w:rPr>
                <w:rFonts w:ascii="GHEA Grapalat" w:hAnsi="GHEA Grapalat"/>
                <w:sz w:val="16"/>
                <w:szCs w:val="16"/>
              </w:rPr>
              <w:t>АСТ 280-2007.</w:t>
            </w:r>
            <w:r>
              <w:rPr>
                <w:rFonts w:ascii="Calibri" w:hAnsi="Calibri" w:cs="Calibri"/>
                <w:sz w:val="16"/>
                <w:szCs w:val="16"/>
              </w:rPr>
              <w:t> </w:t>
            </w:r>
            <w:r>
              <w:rPr>
                <w:rFonts w:ascii="GHEA Grapalat" w:hAnsi="GHEA Grapalat"/>
                <w:sz w:val="16"/>
                <w:szCs w:val="16"/>
              </w:rPr>
              <w:t>Безопасность и маркировка Статья 2 гигиенических норм N 2-III-4.9-01-2010 и Закона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22"/>
                <w:szCs w:val="22"/>
              </w:rPr>
              <w:t>7 7:</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22"/>
                <w:szCs w:val="22"/>
              </w:rPr>
              <w:t>7 7:</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w:t>
            </w:r>
            <w:r>
              <w:rPr>
                <w:rFonts w:ascii="Calibri" w:hAnsi="Calibri" w:cs="Calibri"/>
                <w:sz w:val="12"/>
                <w:szCs w:val="12"/>
              </w:rPr>
              <w:t> </w:t>
            </w:r>
            <w:r>
              <w:rPr>
                <w:rFonts w:ascii="GHEA Grapalat" w:hAnsi="GHEA Grapalat"/>
                <w:sz w:val="12"/>
                <w:szCs w:val="12"/>
              </w:rPr>
              <w:t xml:space="preserve">устанавливается не менее 20 календарных дней </w:t>
            </w:r>
            <w:r>
              <w:rPr>
                <w:rFonts w:ascii="GHEA Grapalat" w:hAnsi="GHEA Grapalat"/>
                <w:sz w:val="12"/>
                <w:szCs w:val="12"/>
              </w:rPr>
              <w:lastRenderedPageBreak/>
              <w:t>(если поставщик не согласен доставить раньше) /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7</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15331161</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Лук , голова</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6"/>
                <w:szCs w:val="16"/>
              </w:rPr>
              <w:t>Свежий, полусладкий или сладкий, отборного типа, диаметром</w:t>
            </w:r>
            <w:r>
              <w:rPr>
                <w:rFonts w:ascii="Calibri" w:hAnsi="Calibri" w:cs="Calibri"/>
                <w:sz w:val="16"/>
                <w:szCs w:val="16"/>
              </w:rPr>
              <w:t> </w:t>
            </w:r>
            <w:r>
              <w:rPr>
                <w:rFonts w:ascii="GHEA Grapalat" w:hAnsi="GHEA Grapalat"/>
                <w:sz w:val="16"/>
                <w:szCs w:val="16"/>
              </w:rPr>
              <w:t>менее</w:t>
            </w:r>
            <w:r>
              <w:rPr>
                <w:rFonts w:ascii="Calibri" w:hAnsi="Calibri" w:cs="Calibri"/>
                <w:sz w:val="16"/>
                <w:szCs w:val="16"/>
              </w:rPr>
              <w:t> </w:t>
            </w:r>
            <w:r>
              <w:rPr>
                <w:rFonts w:ascii="GHEA Grapalat" w:hAnsi="GHEA Grapalat"/>
                <w:sz w:val="16"/>
                <w:szCs w:val="16"/>
              </w:rPr>
              <w:t>3 см</w:t>
            </w:r>
            <w:r>
              <w:rPr>
                <w:rFonts w:ascii="Calibri" w:hAnsi="Calibri" w:cs="Calibri"/>
                <w:sz w:val="16"/>
                <w:szCs w:val="16"/>
              </w:rPr>
              <w:t> </w:t>
            </w:r>
            <w:r>
              <w:rPr>
                <w:rFonts w:ascii="GHEA Grapalat" w:hAnsi="GHEA Grapalat"/>
                <w:sz w:val="16"/>
                <w:szCs w:val="16"/>
              </w:rPr>
              <w:t>,</w:t>
            </w:r>
            <w:r>
              <w:rPr>
                <w:rFonts w:ascii="Calibri" w:hAnsi="Calibri" w:cs="Calibri"/>
                <w:sz w:val="16"/>
                <w:szCs w:val="16"/>
              </w:rPr>
              <w:t>           </w:t>
            </w:r>
            <w:r>
              <w:rPr>
                <w:rFonts w:ascii="GHEA Grapalat" w:hAnsi="GHEA Grapalat" w:cs="GHEA Grapalat"/>
                <w:sz w:val="16"/>
                <w:szCs w:val="16"/>
              </w:rPr>
              <w:t>ГОСТ</w:t>
            </w:r>
            <w:r>
              <w:rPr>
                <w:rFonts w:ascii="GHEA Grapalat" w:hAnsi="GHEA Grapalat"/>
                <w:sz w:val="16"/>
                <w:szCs w:val="16"/>
              </w:rPr>
              <w:t xml:space="preserve"> 27166-86, </w:t>
            </w:r>
            <w:r>
              <w:rPr>
                <w:rFonts w:ascii="GHEA Grapalat" w:hAnsi="GHEA Grapalat" w:cs="GHEA Grapalat"/>
                <w:sz w:val="16"/>
                <w:szCs w:val="16"/>
              </w:rPr>
              <w:t>безопасностьсогласноПравительствуРА</w:t>
            </w:r>
            <w:r>
              <w:rPr>
                <w:rFonts w:ascii="GHEA Grapalat" w:hAnsi="GHEA Grapalat"/>
                <w:sz w:val="16"/>
                <w:szCs w:val="16"/>
              </w:rPr>
              <w:t xml:space="preserve"> 2006.</w:t>
            </w:r>
            <w:r>
              <w:rPr>
                <w:rFonts w:ascii="Calibri" w:hAnsi="Calibri" w:cs="Calibri"/>
                <w:sz w:val="16"/>
                <w:szCs w:val="16"/>
              </w:rPr>
              <w:t> </w:t>
            </w:r>
            <w:r>
              <w:rPr>
                <w:rFonts w:ascii="GHEA Grapalat" w:hAnsi="GHEA Grapalat"/>
                <w:sz w:val="16"/>
                <w:szCs w:val="16"/>
              </w:rPr>
              <w:t xml:space="preserve">8 Статья 8 Закона РА «О свежих фруктах и </w:t>
            </w:r>
            <w:r>
              <w:rPr>
                <w:rFonts w:ascii="Cambria Math" w:hAnsi="Cambria Math" w:cs="Cambria Math"/>
                <w:sz w:val="16"/>
                <w:szCs w:val="16"/>
              </w:rPr>
              <w:t>​​</w:t>
            </w:r>
            <w:r>
              <w:rPr>
                <w:rFonts w:ascii="GHEA Grapalat" w:hAnsi="GHEA Grapalat" w:cs="GHEA Grapalat"/>
                <w:sz w:val="16"/>
                <w:szCs w:val="16"/>
              </w:rPr>
              <w:t>овощахибезопасностипищевыхпро</w:t>
            </w:r>
            <w:r>
              <w:rPr>
                <w:rFonts w:ascii="GHEA Grapalat" w:hAnsi="GHEA Grapalat"/>
                <w:sz w:val="16"/>
                <w:szCs w:val="16"/>
              </w:rPr>
              <w:t>дуктов», утвержденного Указом № 1913-N от 21 декабря.</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sz w:val="22"/>
                <w:szCs w:val="22"/>
              </w:rPr>
              <w:t>121</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sz w:val="22"/>
                <w:szCs w:val="22"/>
              </w:rPr>
              <w:t>121</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20"/>
                <w:szCs w:val="20"/>
              </w:rPr>
              <w:t>8</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15311100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 салату</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Преждевременно и с задержкой, тип I, без повреждений, без</w:t>
            </w:r>
            <w:r>
              <w:rPr>
                <w:rFonts w:ascii="Calibri" w:hAnsi="Calibri" w:cs="Calibri"/>
                <w:sz w:val="16"/>
                <w:szCs w:val="16"/>
              </w:rPr>
              <w:t> </w:t>
            </w:r>
            <w:r>
              <w:rPr>
                <w:rFonts w:ascii="GHEA Grapalat" w:hAnsi="GHEA Grapalat"/>
                <w:sz w:val="16"/>
                <w:szCs w:val="16"/>
              </w:rPr>
              <w:t>травм,</w:t>
            </w:r>
            <w:r>
              <w:rPr>
                <w:rFonts w:ascii="Calibri" w:hAnsi="Calibri" w:cs="Calibri"/>
                <w:sz w:val="16"/>
                <w:szCs w:val="16"/>
              </w:rPr>
              <w:t> </w:t>
            </w:r>
            <w:r>
              <w:rPr>
                <w:rFonts w:ascii="GHEA Grapalat" w:hAnsi="GHEA Grapalat"/>
                <w:sz w:val="16"/>
                <w:szCs w:val="16"/>
              </w:rPr>
              <w:t>диаметр</w:t>
            </w:r>
            <w:r>
              <w:rPr>
                <w:rFonts w:ascii="Calibri" w:hAnsi="Calibri" w:cs="Calibri"/>
                <w:sz w:val="16"/>
                <w:szCs w:val="16"/>
              </w:rPr>
              <w:t> </w:t>
            </w:r>
            <w:r>
              <w:rPr>
                <w:rFonts w:ascii="GHEA Grapalat" w:hAnsi="GHEA Grapalat"/>
                <w:sz w:val="16"/>
                <w:szCs w:val="16"/>
              </w:rPr>
              <w:t>узкой</w:t>
            </w:r>
            <w:r>
              <w:rPr>
                <w:rFonts w:ascii="Calibri" w:hAnsi="Calibri" w:cs="Calibri"/>
                <w:sz w:val="16"/>
                <w:szCs w:val="16"/>
              </w:rPr>
              <w:t> </w:t>
            </w:r>
            <w:r>
              <w:rPr>
                <w:rFonts w:ascii="GHEA Grapalat" w:hAnsi="GHEA Grapalat"/>
                <w:sz w:val="16"/>
                <w:szCs w:val="16"/>
              </w:rPr>
              <w:t>части не менее 5 см.</w:t>
            </w:r>
            <w:r>
              <w:rPr>
                <w:rFonts w:ascii="Calibri" w:hAnsi="Calibri" w:cs="Calibri"/>
                <w:sz w:val="16"/>
                <w:szCs w:val="16"/>
              </w:rPr>
              <w:t> </w:t>
            </w:r>
            <w:r>
              <w:rPr>
                <w:rFonts w:ascii="GHEA Grapalat" w:hAnsi="GHEA Grapalat"/>
                <w:sz w:val="16"/>
                <w:szCs w:val="16"/>
              </w:rPr>
              <w:t>Чистота ассорти - не менее 90%,</w:t>
            </w:r>
            <w:r>
              <w:rPr>
                <w:rFonts w:ascii="Calibri" w:hAnsi="Calibri" w:cs="Calibri"/>
                <w:sz w:val="16"/>
                <w:szCs w:val="16"/>
              </w:rPr>
              <w:t> </w:t>
            </w:r>
            <w:r>
              <w:rPr>
                <w:rFonts w:ascii="GHEA Grapalat" w:hAnsi="GHEA Grapalat"/>
                <w:sz w:val="16"/>
                <w:szCs w:val="16"/>
              </w:rPr>
              <w:t>упаковка без дополнений.</w:t>
            </w:r>
            <w:r>
              <w:rPr>
                <w:rFonts w:ascii="Calibri" w:hAnsi="Calibri" w:cs="Calibri"/>
                <w:sz w:val="16"/>
                <w:szCs w:val="16"/>
              </w:rPr>
              <w:t> </w:t>
            </w:r>
            <w:r>
              <w:rPr>
                <w:rFonts w:ascii="GHEA Grapalat" w:hAnsi="GHEA Grapalat"/>
                <w:sz w:val="16"/>
                <w:szCs w:val="16"/>
              </w:rPr>
              <w:t xml:space="preserve">Безопасность и </w:t>
            </w:r>
            <w:r>
              <w:rPr>
                <w:rFonts w:ascii="GHEA Grapalat" w:hAnsi="GHEA Grapalat"/>
                <w:sz w:val="16"/>
                <w:szCs w:val="16"/>
              </w:rPr>
              <w:lastRenderedPageBreak/>
              <w:t>маркировка согласно Правительству РА 2006</w:t>
            </w:r>
            <w:r>
              <w:rPr>
                <w:rFonts w:ascii="Calibri" w:hAnsi="Calibri" w:cs="Calibri"/>
                <w:sz w:val="16"/>
                <w:szCs w:val="16"/>
              </w:rPr>
              <w:t> </w:t>
            </w:r>
            <w:r>
              <w:rPr>
                <w:rFonts w:ascii="GHEA Grapalat" w:hAnsi="GHEA Grapalat"/>
                <w:sz w:val="16"/>
                <w:szCs w:val="16"/>
              </w:rPr>
              <w:t xml:space="preserve">Статья 8 Закона РА «О свежих фруктах и </w:t>
            </w:r>
            <w:r>
              <w:rPr>
                <w:rFonts w:ascii="Cambria Math" w:hAnsi="Cambria Math" w:cs="Cambria Math"/>
                <w:sz w:val="16"/>
                <w:szCs w:val="16"/>
              </w:rPr>
              <w:t>​​</w:t>
            </w:r>
            <w:r>
              <w:rPr>
                <w:rFonts w:ascii="GHEA Grapalat" w:hAnsi="GHEA Grapalat" w:cs="GHEA Grapalat"/>
                <w:sz w:val="16"/>
                <w:szCs w:val="16"/>
              </w:rPr>
              <w:t>овощахиобезопасностипищевыхпродуктов»</w:t>
            </w:r>
            <w:r>
              <w:rPr>
                <w:rFonts w:ascii="GHEA Grapalat" w:hAnsi="GHEA Grapalat"/>
                <w:sz w:val="16"/>
                <w:szCs w:val="16"/>
              </w:rPr>
              <w:t xml:space="preserve">, </w:t>
            </w:r>
            <w:r>
              <w:rPr>
                <w:rFonts w:ascii="GHEA Grapalat" w:hAnsi="GHEA Grapalat" w:cs="GHEA Grapalat"/>
                <w:sz w:val="16"/>
                <w:szCs w:val="16"/>
              </w:rPr>
              <w:t>принятаяУказом№</w:t>
            </w:r>
            <w:r>
              <w:rPr>
                <w:rFonts w:ascii="GHEA Grapalat" w:hAnsi="GHEA Grapalat"/>
                <w:sz w:val="16"/>
                <w:szCs w:val="16"/>
              </w:rPr>
              <w:t xml:space="preserve"> 1913-N </w:t>
            </w:r>
            <w:r>
              <w:rPr>
                <w:rFonts w:ascii="GHEA Grapalat" w:hAnsi="GHEA Grapalat" w:cs="GHEA Grapalat"/>
                <w:sz w:val="16"/>
                <w:szCs w:val="16"/>
              </w:rPr>
              <w:t>от</w:t>
            </w:r>
            <w:r>
              <w:rPr>
                <w:rFonts w:ascii="GHEA Grapalat" w:hAnsi="GHEA Grapalat"/>
                <w:sz w:val="16"/>
                <w:szCs w:val="16"/>
              </w:rPr>
              <w:t xml:space="preserve"> 21 </w:t>
            </w:r>
            <w:r>
              <w:rPr>
                <w:rFonts w:ascii="GHEA Grapalat" w:hAnsi="GHEA Grapalat" w:cs="GHEA Grapalat"/>
                <w:sz w:val="16"/>
                <w:szCs w:val="16"/>
              </w:rPr>
              <w:t>декабря</w:t>
            </w:r>
            <w:r>
              <w:rPr>
                <w:rFonts w:ascii="GHEA Grapalat" w:hAnsi="GHEA Grapalat"/>
                <w:sz w:val="16"/>
                <w:szCs w:val="16"/>
              </w:rPr>
              <w:t>.</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lastRenderedPageBreak/>
              <w:t>килогр</w:t>
            </w:r>
            <w:r>
              <w:rPr>
                <w:rFonts w:ascii="Sylfaen" w:hAnsi="Sylfaen"/>
              </w:rPr>
              <w:lastRenderedPageBreak/>
              <w:t>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lastRenderedPageBreak/>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2 </w:t>
            </w:r>
            <w:r>
              <w:rPr>
                <w:rFonts w:ascii="Sylfaen" w:hAnsi="Sylfaen"/>
              </w:rPr>
              <w:t>750:</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 xml:space="preserve">Котайкский марз, </w:t>
            </w:r>
            <w:r>
              <w:rPr>
                <w:rFonts w:ascii="GHEA Grapalat" w:hAnsi="GHEA Grapalat"/>
                <w:b/>
                <w:bCs/>
                <w:i/>
                <w:iCs/>
                <w:sz w:val="14"/>
                <w:szCs w:val="14"/>
              </w:rPr>
              <w:lastRenderedPageBreak/>
              <w:t>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lastRenderedPageBreak/>
              <w:t>2 </w:t>
            </w:r>
            <w:r>
              <w:rPr>
                <w:rFonts w:ascii="Sylfaen" w:hAnsi="Sylfaen"/>
              </w:rPr>
              <w:t>7</w:t>
            </w:r>
            <w:r>
              <w:rPr>
                <w:rFonts w:ascii="Sylfaen" w:hAnsi="Sylfaen"/>
              </w:rPr>
              <w:lastRenderedPageBreak/>
              <w:t>50: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lastRenderedPageBreak/>
              <w:t xml:space="preserve">С даты вступления в силу Договора </w:t>
            </w:r>
            <w:r>
              <w:rPr>
                <w:rFonts w:ascii="GHEA Grapalat" w:hAnsi="GHEA Grapalat"/>
                <w:sz w:val="12"/>
                <w:szCs w:val="12"/>
              </w:rPr>
              <w:lastRenderedPageBreak/>
              <w:t>до 25.12.2020 ... Срок поставки первого этапа устанавливается не менее</w:t>
            </w:r>
            <w:r>
              <w:rPr>
                <w:rFonts w:ascii="Calibri" w:hAnsi="Calibri" w:cs="Calibri"/>
                <w:sz w:val="12"/>
                <w:szCs w:val="12"/>
              </w:rPr>
              <w:t> </w:t>
            </w:r>
            <w:r>
              <w:rPr>
                <w:rFonts w:ascii="GHEA Grapalat" w:hAnsi="GHEA Grapalat"/>
                <w:sz w:val="12"/>
                <w:szCs w:val="12"/>
              </w:rPr>
              <w:t>20 календарных дней (если поставщик не согласен доставить раньше) /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9</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03221410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 aghamb</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Голова свежей капусты для розничной торговли и общественного питания для поставки и продажи.</w:t>
            </w:r>
            <w:r>
              <w:rPr>
                <w:rFonts w:ascii="Calibri" w:hAnsi="Calibri" w:cs="Calibri"/>
                <w:sz w:val="16"/>
                <w:szCs w:val="16"/>
              </w:rPr>
              <w:t> </w:t>
            </w:r>
            <w:r>
              <w:rPr>
                <w:rFonts w:ascii="GHEA Grapalat" w:hAnsi="GHEA Grapalat"/>
                <w:sz w:val="16"/>
                <w:szCs w:val="16"/>
              </w:rPr>
              <w:t>Свежая кочанная капуста подразделяется на следующие виды, преждевременные, промежуточные и поздние, в зависимости от зрелости.</w:t>
            </w:r>
            <w:r>
              <w:rPr>
                <w:rFonts w:ascii="Calibri" w:hAnsi="Calibri" w:cs="Calibri"/>
                <w:sz w:val="16"/>
                <w:szCs w:val="16"/>
              </w:rPr>
              <w:t> </w:t>
            </w:r>
            <w:r>
              <w:rPr>
                <w:rFonts w:ascii="GHEA Grapalat" w:hAnsi="GHEA Grapalat"/>
                <w:sz w:val="16"/>
                <w:szCs w:val="16"/>
              </w:rPr>
              <w:t>Внешность: головы свежие, цельные,</w:t>
            </w:r>
            <w:r>
              <w:rPr>
                <w:rFonts w:ascii="Calibri" w:hAnsi="Calibri" w:cs="Calibri"/>
                <w:sz w:val="16"/>
                <w:szCs w:val="16"/>
              </w:rPr>
              <w:t> </w:t>
            </w:r>
            <w:r>
              <w:rPr>
                <w:rFonts w:ascii="GHEA Grapalat" w:hAnsi="GHEA Grapalat"/>
                <w:sz w:val="16"/>
                <w:szCs w:val="16"/>
              </w:rPr>
              <w:t>чистые, здоровые</w:t>
            </w:r>
            <w:r>
              <w:rPr>
                <w:rFonts w:ascii="Calibri" w:hAnsi="Calibri" w:cs="Calibri"/>
                <w:sz w:val="16"/>
                <w:szCs w:val="16"/>
              </w:rPr>
              <w:t> </w:t>
            </w:r>
            <w:r>
              <w:rPr>
                <w:rFonts w:ascii="GHEA Grapalat" w:hAnsi="GHEA Grapalat"/>
                <w:sz w:val="16"/>
                <w:szCs w:val="16"/>
              </w:rPr>
              <w:t>, полностью сформированные, без болезней, без цвета, типичные для ботанических видов.</w:t>
            </w:r>
            <w:r>
              <w:rPr>
                <w:rFonts w:ascii="Calibri" w:hAnsi="Calibri" w:cs="Calibri"/>
                <w:sz w:val="16"/>
                <w:szCs w:val="16"/>
              </w:rPr>
              <w:t> </w:t>
            </w:r>
            <w:r>
              <w:rPr>
                <w:rFonts w:ascii="GHEA Grapalat" w:hAnsi="GHEA Grapalat"/>
                <w:sz w:val="16"/>
                <w:szCs w:val="16"/>
              </w:rPr>
              <w:t>форма и вкус и запах, без побочного запаха или вкуса.</w:t>
            </w:r>
            <w:r>
              <w:rPr>
                <w:rFonts w:ascii="Calibri" w:hAnsi="Calibri" w:cs="Calibri"/>
                <w:sz w:val="16"/>
                <w:szCs w:val="16"/>
              </w:rPr>
              <w:t> </w:t>
            </w:r>
            <w:r>
              <w:rPr>
                <w:rFonts w:ascii="GHEA Grapalat" w:hAnsi="GHEA Grapalat"/>
                <w:sz w:val="16"/>
                <w:szCs w:val="16"/>
              </w:rPr>
              <w:t>Головки капусты не должны быть повреждены сельскохозяйственными вредителями, не должны иметь чрезмерной внешней влаги, должны быть плотными или менее плотными, но не рассыпчатыми, преждевременной капусты с различной степенью хрусткости.</w:t>
            </w:r>
            <w:r>
              <w:rPr>
                <w:rFonts w:ascii="Calibri" w:hAnsi="Calibri" w:cs="Calibri"/>
                <w:sz w:val="16"/>
                <w:szCs w:val="16"/>
              </w:rPr>
              <w:t> </w:t>
            </w:r>
            <w:r>
              <w:rPr>
                <w:rFonts w:ascii="GHEA Grapalat" w:hAnsi="GHEA Grapalat"/>
                <w:sz w:val="16"/>
                <w:szCs w:val="16"/>
              </w:rPr>
              <w:t>Степень</w:t>
            </w:r>
            <w:r>
              <w:rPr>
                <w:rFonts w:ascii="Calibri" w:hAnsi="Calibri" w:cs="Calibri"/>
                <w:sz w:val="16"/>
                <w:szCs w:val="16"/>
              </w:rPr>
              <w:t> </w:t>
            </w:r>
            <w:r>
              <w:rPr>
                <w:rFonts w:ascii="GHEA Grapalat" w:hAnsi="GHEA Grapalat"/>
                <w:sz w:val="16"/>
                <w:szCs w:val="16"/>
              </w:rPr>
              <w:t>очистки</w:t>
            </w:r>
            <w:r>
              <w:rPr>
                <w:rFonts w:ascii="Calibri" w:hAnsi="Calibri" w:cs="Calibri"/>
                <w:sz w:val="16"/>
                <w:szCs w:val="16"/>
              </w:rPr>
              <w:t> </w:t>
            </w:r>
            <w:r>
              <w:rPr>
                <w:rFonts w:ascii="GHEA Grapalat" w:hAnsi="GHEA Grapalat"/>
                <w:sz w:val="16"/>
                <w:szCs w:val="16"/>
              </w:rPr>
              <w:t>головок: Головки капусты следует очищать зелеными и белыми листьями, плотно охватывающими поверхность.</w:t>
            </w:r>
            <w:r>
              <w:rPr>
                <w:rFonts w:ascii="Calibri" w:hAnsi="Calibri" w:cs="Calibri"/>
                <w:sz w:val="16"/>
                <w:szCs w:val="16"/>
              </w:rPr>
              <w:t> </w:t>
            </w:r>
            <w:r>
              <w:rPr>
                <w:rFonts w:ascii="GHEA Grapalat" w:hAnsi="GHEA Grapalat"/>
                <w:sz w:val="16"/>
                <w:szCs w:val="16"/>
              </w:rPr>
              <w:t>Ранние кочаны должны быть очищены от листьев розмарина и листьев, не пригодных для использования.</w:t>
            </w:r>
            <w:r>
              <w:rPr>
                <w:rFonts w:ascii="Calibri" w:hAnsi="Calibri" w:cs="Calibri"/>
                <w:sz w:val="16"/>
                <w:szCs w:val="16"/>
              </w:rPr>
              <w:t> </w:t>
            </w:r>
            <w:r>
              <w:rPr>
                <w:rFonts w:ascii="GHEA Grapalat" w:hAnsi="GHEA Grapalat"/>
                <w:sz w:val="16"/>
                <w:szCs w:val="16"/>
              </w:rPr>
              <w:t>Длина капусты не более 3 см.</w:t>
            </w:r>
            <w:r>
              <w:rPr>
                <w:rFonts w:ascii="Calibri" w:hAnsi="Calibri" w:cs="Calibri"/>
                <w:sz w:val="16"/>
                <w:szCs w:val="16"/>
              </w:rPr>
              <w:t> </w:t>
            </w:r>
            <w:r>
              <w:rPr>
                <w:rFonts w:ascii="GHEA Grapalat" w:hAnsi="GHEA Grapalat"/>
                <w:sz w:val="16"/>
                <w:szCs w:val="16"/>
              </w:rPr>
              <w:t>Масса очищенных кочанов капусты не менее 0,8 кг, вес недоношенной капусты 0,3 - 0,4 кг.</w:t>
            </w:r>
            <w:r>
              <w:rPr>
                <w:rFonts w:ascii="Calibri" w:hAnsi="Calibri" w:cs="Calibri"/>
                <w:sz w:val="16"/>
                <w:szCs w:val="16"/>
              </w:rPr>
              <w:t> </w:t>
            </w:r>
            <w:r>
              <w:rPr>
                <w:rFonts w:ascii="GHEA Grapalat" w:hAnsi="GHEA Grapalat"/>
                <w:sz w:val="16"/>
                <w:szCs w:val="16"/>
              </w:rPr>
              <w:t>Капуста с механическим повреждением не более 3 см в глубину, не более 5%.</w:t>
            </w:r>
            <w:r>
              <w:rPr>
                <w:rFonts w:ascii="Calibri" w:hAnsi="Calibri" w:cs="Calibri"/>
                <w:sz w:val="16"/>
                <w:szCs w:val="16"/>
              </w:rPr>
              <w:t> </w:t>
            </w:r>
            <w:r>
              <w:rPr>
                <w:rFonts w:ascii="GHEA Grapalat" w:hAnsi="GHEA Grapalat"/>
                <w:sz w:val="16"/>
                <w:szCs w:val="16"/>
              </w:rPr>
              <w:t xml:space="preserve">Головы до 3 см в глубину с механическими повреждениями, </w:t>
            </w:r>
            <w:r>
              <w:rPr>
                <w:rFonts w:ascii="GHEA Grapalat" w:hAnsi="GHEA Grapalat"/>
                <w:sz w:val="16"/>
                <w:szCs w:val="16"/>
              </w:rPr>
              <w:lastRenderedPageBreak/>
              <w:t>трещинами, гнилыми, поврежденными сельскохозяйственными вредителями, обмороженными, испаренными, с признаками желтизны и покраснения ядра не допускаются.</w:t>
            </w:r>
            <w:r>
              <w:rPr>
                <w:rFonts w:ascii="Calibri" w:hAnsi="Calibri" w:cs="Calibri"/>
                <w:sz w:val="16"/>
                <w:szCs w:val="16"/>
              </w:rPr>
              <w:t> </w:t>
            </w:r>
            <w:r>
              <w:rPr>
                <w:rFonts w:ascii="GHEA Grapalat" w:hAnsi="GHEA Grapalat"/>
                <w:sz w:val="16"/>
                <w:szCs w:val="16"/>
              </w:rPr>
              <w:t>Капуста с маркированными кочанами и капустой не допускается.</w:t>
            </w:r>
            <w:r>
              <w:rPr>
                <w:rFonts w:ascii="Calibri" w:hAnsi="Calibri" w:cs="Calibri"/>
                <w:sz w:val="16"/>
                <w:szCs w:val="16"/>
              </w:rPr>
              <w:t> </w:t>
            </w:r>
            <w:r>
              <w:rPr>
                <w:rFonts w:ascii="GHEA Grapalat" w:hAnsi="GHEA Grapalat"/>
                <w:sz w:val="16"/>
                <w:szCs w:val="16"/>
              </w:rPr>
              <w:t>Безопасность, упаковка и маркировка согласно Правительству РА 2006</w:t>
            </w:r>
            <w:r>
              <w:rPr>
                <w:rFonts w:ascii="Calibri" w:hAnsi="Calibri" w:cs="Calibri"/>
                <w:sz w:val="16"/>
                <w:szCs w:val="16"/>
              </w:rPr>
              <w:t> </w:t>
            </w:r>
            <w:r>
              <w:rPr>
                <w:rFonts w:ascii="GHEA Grapalat" w:hAnsi="GHEA Grapalat"/>
                <w:sz w:val="16"/>
                <w:szCs w:val="16"/>
              </w:rPr>
              <w:t>21 декабря 1913, N утвержденных «Свежие фрукты banjareghenitekhnik</w:t>
            </w:r>
            <w:r>
              <w:rPr>
                <w:rFonts w:ascii="Calibri" w:hAnsi="Calibri" w:cs="Calibri"/>
                <w:sz w:val="16"/>
                <w:szCs w:val="16"/>
              </w:rPr>
              <w:t> </w:t>
            </w:r>
            <w:r>
              <w:rPr>
                <w:rFonts w:ascii="GHEA Grapalat" w:hAnsi="GHEA Grapalat"/>
                <w:sz w:val="16"/>
                <w:szCs w:val="16"/>
              </w:rPr>
              <w:t>член</w:t>
            </w:r>
            <w:r>
              <w:rPr>
                <w:rFonts w:ascii="Calibri" w:hAnsi="Calibri" w:cs="Calibri"/>
                <w:sz w:val="16"/>
                <w:szCs w:val="16"/>
              </w:rPr>
              <w:t> </w:t>
            </w:r>
            <w:r>
              <w:rPr>
                <w:rFonts w:ascii="GHEA Grapalat" w:hAnsi="GHEA Grapalat"/>
                <w:sz w:val="16"/>
                <w:szCs w:val="16"/>
              </w:rPr>
              <w:t>«s</w:t>
            </w:r>
            <w:r>
              <w:rPr>
                <w:rFonts w:ascii="Calibri" w:hAnsi="Calibri" w:cs="Calibri"/>
                <w:sz w:val="16"/>
                <w:szCs w:val="16"/>
              </w:rPr>
              <w:t> </w:t>
            </w:r>
            <w:r>
              <w:rPr>
                <w:rFonts w:ascii="GHEA Grapalat" w:hAnsi="GHEA Grapalat"/>
                <w:sz w:val="16"/>
                <w:szCs w:val="16"/>
              </w:rPr>
              <w:t>правила»и„Безопасность пищевых продуктов“Статья 8 закона РА.</w:t>
            </w:r>
            <w:r>
              <w:rPr>
                <w:rFonts w:ascii="Courier New" w:hAnsi="Courier New" w:cs="Courier New"/>
                <w:sz w:val="16"/>
                <w:szCs w:val="16"/>
              </w:rPr>
              <w:t> </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lastRenderedPageBreak/>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18"/>
                <w:szCs w:val="18"/>
              </w:rPr>
              <w:t>1 </w:t>
            </w:r>
            <w:r>
              <w:rPr>
                <w:rFonts w:ascii="Sylfaen" w:hAnsi="Sylfaen"/>
                <w:sz w:val="18"/>
                <w:szCs w:val="18"/>
              </w:rPr>
              <w:t>210</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18"/>
                <w:szCs w:val="18"/>
              </w:rPr>
              <w:t>1 </w:t>
            </w:r>
            <w:r>
              <w:rPr>
                <w:rFonts w:ascii="Sylfaen" w:hAnsi="Sylfaen"/>
                <w:sz w:val="18"/>
                <w:szCs w:val="18"/>
              </w:rPr>
              <w:t>210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 xml:space="preserve">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w:t>
            </w:r>
            <w:r>
              <w:rPr>
                <w:rFonts w:ascii="GHEA Grapalat" w:hAnsi="GHEA Grapalat"/>
                <w:sz w:val="12"/>
                <w:szCs w:val="12"/>
              </w:rPr>
              <w:lastRenderedPageBreak/>
              <w:t>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10</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03221110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C. Азар</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Типичный и выборочный.</w:t>
            </w:r>
            <w:r>
              <w:rPr>
                <w:rFonts w:ascii="Calibri" w:hAnsi="Calibri" w:cs="Calibri"/>
                <w:sz w:val="16"/>
                <w:szCs w:val="16"/>
              </w:rPr>
              <w:t> </w:t>
            </w:r>
            <w:r>
              <w:rPr>
                <w:rFonts w:ascii="GHEA Grapalat" w:hAnsi="GHEA Grapalat"/>
                <w:sz w:val="16"/>
                <w:szCs w:val="16"/>
              </w:rPr>
              <w:t>Безопасность и маркировка согласно Правительству РА 2006</w:t>
            </w:r>
            <w:r>
              <w:rPr>
                <w:rFonts w:ascii="Calibri" w:hAnsi="Calibri" w:cs="Calibri"/>
                <w:sz w:val="16"/>
                <w:szCs w:val="16"/>
              </w:rPr>
              <w:t> </w:t>
            </w:r>
            <w:r>
              <w:rPr>
                <w:rFonts w:ascii="GHEA Grapalat" w:hAnsi="GHEA Grapalat"/>
                <w:sz w:val="16"/>
                <w:szCs w:val="16"/>
              </w:rPr>
              <w:t>Статья 8 Закона Республики Армения «О техническом регулировании свежих фруктов и овощей» и «О безопасности пищевых продуктов», утвержденная Указом № 1913-N от 21 декабря.</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220</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220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t>11</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15331163</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B azuk</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Внешний вид: корни свежие, цельные, без болезней, сухие, без трещин и повреждений.</w:t>
            </w:r>
          </w:p>
          <w:p w:rsidR="00C2648D" w:rsidRDefault="00C2648D">
            <w:pPr>
              <w:pStyle w:val="af4"/>
              <w:spacing w:before="0" w:beforeAutospacing="0" w:after="0" w:afterAutospacing="0"/>
              <w:jc w:val="center"/>
            </w:pPr>
            <w:r>
              <w:rPr>
                <w:rFonts w:ascii="GHEA Grapalat" w:hAnsi="GHEA Grapalat"/>
                <w:sz w:val="16"/>
                <w:szCs w:val="16"/>
              </w:rPr>
              <w:t>Внутренняя структура: сочное ядро, темно-красное с разными оттенками.</w:t>
            </w:r>
          </w:p>
          <w:p w:rsidR="00C2648D" w:rsidRDefault="00C2648D">
            <w:pPr>
              <w:pStyle w:val="af4"/>
              <w:spacing w:before="0" w:beforeAutospacing="0" w:after="0" w:afterAutospacing="0"/>
              <w:jc w:val="center"/>
            </w:pPr>
            <w:r>
              <w:rPr>
                <w:rFonts w:ascii="GHEA Grapalat" w:hAnsi="GHEA Grapalat"/>
                <w:sz w:val="16"/>
                <w:szCs w:val="16"/>
              </w:rPr>
              <w:t>Размер корней (при наибольшем поперечном диаметре) 5-14 см.</w:t>
            </w:r>
            <w:r>
              <w:rPr>
                <w:rFonts w:ascii="Calibri" w:hAnsi="Calibri" w:cs="Calibri"/>
                <w:sz w:val="16"/>
                <w:szCs w:val="16"/>
              </w:rPr>
              <w:t> </w:t>
            </w:r>
            <w:r>
              <w:rPr>
                <w:rFonts w:ascii="GHEA Grapalat" w:hAnsi="GHEA Grapalat"/>
                <w:sz w:val="16"/>
                <w:szCs w:val="16"/>
              </w:rPr>
              <w:t>Допускаются отклонения от указанных размеров и механические повреждения глубиной более 3 мм, не превышающие 5% от общего количества.</w:t>
            </w:r>
            <w:r>
              <w:rPr>
                <w:rFonts w:ascii="Calibri" w:hAnsi="Calibri" w:cs="Calibri"/>
                <w:sz w:val="16"/>
                <w:szCs w:val="16"/>
              </w:rPr>
              <w:t> </w:t>
            </w:r>
            <w:r>
              <w:rPr>
                <w:rFonts w:ascii="GHEA Grapalat" w:hAnsi="GHEA Grapalat"/>
                <w:sz w:val="16"/>
                <w:szCs w:val="16"/>
              </w:rPr>
              <w:t xml:space="preserve">Количество почвы, </w:t>
            </w:r>
            <w:r>
              <w:rPr>
                <w:rFonts w:ascii="GHEA Grapalat" w:hAnsi="GHEA Grapalat"/>
                <w:sz w:val="16"/>
                <w:szCs w:val="16"/>
              </w:rPr>
              <w:lastRenderedPageBreak/>
              <w:t>прикрепленной к корням, составляет не</w:t>
            </w:r>
            <w:r>
              <w:rPr>
                <w:rFonts w:ascii="Calibri" w:hAnsi="Calibri" w:cs="Calibri"/>
                <w:sz w:val="16"/>
                <w:szCs w:val="16"/>
              </w:rPr>
              <w:t> </w:t>
            </w:r>
            <w:r>
              <w:rPr>
                <w:rFonts w:ascii="GHEA Grapalat" w:hAnsi="GHEA Grapalat"/>
                <w:sz w:val="16"/>
                <w:szCs w:val="16"/>
              </w:rPr>
              <w:t>более 1% от общего количества.</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lastRenderedPageBreak/>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44</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w:t>
            </w:r>
            <w:r>
              <w:rPr>
                <w:rFonts w:ascii="GHEA Grapalat" w:hAnsi="GHEA Grapalat"/>
                <w:b/>
                <w:bCs/>
                <w:i/>
                <w:iCs/>
                <w:sz w:val="14"/>
                <w:szCs w:val="14"/>
              </w:rPr>
              <w:lastRenderedPageBreak/>
              <w:t>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lastRenderedPageBreak/>
              <w:t>44</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 xml:space="preserve">С даты вступления в силу Договора до 25.12.2020 ... Срок поставки первого этапа </w:t>
            </w:r>
            <w:r>
              <w:rPr>
                <w:rFonts w:ascii="GHEA Grapalat" w:hAnsi="GHEA Grapalat"/>
                <w:sz w:val="12"/>
                <w:szCs w:val="12"/>
              </w:rPr>
              <w:lastRenderedPageBreak/>
              <w:t>устанавливается не менее 20 календарных дней (если поставщик не согласен доставить раньше) / для других этапов поставки, каждый в</w:t>
            </w:r>
            <w:r>
              <w:rPr>
                <w:rFonts w:ascii="Calibri" w:hAnsi="Calibri" w:cs="Calibri"/>
                <w:sz w:val="12"/>
                <w:szCs w:val="12"/>
              </w:rPr>
              <w:t> </w:t>
            </w:r>
            <w:r>
              <w:rPr>
                <w:rFonts w:ascii="GHEA Grapalat" w:hAnsi="GHEA Grapalat"/>
                <w:sz w:val="12"/>
                <w:szCs w:val="12"/>
              </w:rPr>
              <w:t>течение 2 рабочих дней после получения</w:t>
            </w:r>
            <w:r>
              <w:rPr>
                <w:rFonts w:ascii="Calibri" w:hAnsi="Calibri" w:cs="Calibri"/>
                <w:sz w:val="12"/>
                <w:szCs w:val="12"/>
              </w:rPr>
              <w:t> </w:t>
            </w:r>
            <w:r>
              <w:rPr>
                <w:rFonts w:ascii="GHEA Grapalat" w:hAnsi="GHEA Grapalat"/>
                <w:sz w:val="12"/>
                <w:szCs w:val="12"/>
              </w:rPr>
              <w:t>заказа</w:t>
            </w:r>
            <w:r>
              <w:rPr>
                <w:rFonts w:ascii="Calibri" w:hAnsi="Calibri" w:cs="Calibri"/>
                <w:sz w:val="12"/>
                <w:szCs w:val="12"/>
              </w:rPr>
              <w:t> </w:t>
            </w:r>
            <w:r>
              <w:rPr>
                <w:rFonts w:ascii="GHEA Grapalat" w:hAnsi="GHEA Grapalat"/>
                <w:sz w:val="12"/>
                <w:szCs w:val="12"/>
              </w:rPr>
              <w:t>от</w:t>
            </w:r>
            <w:r>
              <w:rPr>
                <w:rFonts w:ascii="Calibri" w:hAnsi="Calibri" w:cs="Calibri"/>
                <w:sz w:val="12"/>
                <w:szCs w:val="12"/>
              </w:rPr>
              <w:t> </w:t>
            </w:r>
            <w:r>
              <w:rPr>
                <w:rFonts w:ascii="GHEA Grapalat" w:hAnsi="GHEA Grapalat"/>
                <w:sz w:val="12"/>
                <w:szCs w:val="12"/>
              </w:rPr>
              <w:t>Заказчика</w:t>
            </w:r>
            <w:r>
              <w:rPr>
                <w:rFonts w:ascii="Calibri" w:hAnsi="Calibri" w:cs="Calibri"/>
                <w:sz w:val="12"/>
                <w:szCs w:val="12"/>
              </w:rPr>
              <w:t> </w:t>
            </w:r>
            <w:r>
              <w:rPr>
                <w:rFonts w:ascii="GHEA Grapalat" w:hAnsi="GHEA Grapalat"/>
                <w:sz w:val="12"/>
                <w:szCs w:val="12"/>
              </w:rPr>
              <w:t>.</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20"/>
                <w:szCs w:val="20"/>
              </w:rPr>
              <w:lastRenderedPageBreak/>
              <w:t>12</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15851100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М паста</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Макаронные изделия обычные и другие нарезки, тесто с антипригарным покрытием, влажность пасты не более 12%, толщина не более 2,1%, кислотность не более 5%, отсутствие загрязненных смесей, не более 0,30%, вредители Без загрязнения, упаковка с полиэтиленовой пленкой для пищевых продуктов, с соответствующей маркировкой, в зависимости от типа и качества муки: A (мука из твердой пшеницы), B (мука из мягкой глазури пшеницы), B (мука для выпечки пшеницы, пырей31, 43 г), -2012 Безопасность и маркировка - Пищевые продукты</w:t>
            </w:r>
            <w:r>
              <w:rPr>
                <w:rFonts w:ascii="Calibri" w:hAnsi="Calibri" w:cs="Calibri"/>
                <w:sz w:val="16"/>
                <w:szCs w:val="16"/>
              </w:rPr>
              <w:t> </w:t>
            </w:r>
            <w:r>
              <w:rPr>
                <w:rFonts w:ascii="GHEA Grapalat" w:hAnsi="GHEA Grapalat"/>
                <w:sz w:val="16"/>
                <w:szCs w:val="16"/>
              </w:rPr>
              <w:t>идея подвергаться оценке соответствия, в</w:t>
            </w:r>
            <w:r>
              <w:rPr>
                <w:rFonts w:ascii="Calibri" w:hAnsi="Calibri" w:cs="Calibri"/>
                <w:sz w:val="16"/>
                <w:szCs w:val="16"/>
              </w:rPr>
              <w:t> </w:t>
            </w:r>
            <w:r>
              <w:rPr>
                <w:rFonts w:ascii="GHEA Grapalat" w:hAnsi="GHEA Grapalat"/>
                <w:sz w:val="16"/>
                <w:szCs w:val="16"/>
              </w:rPr>
              <w:t>соответствии с «Безопасность пищевых продуктов» (ТПТК 021/2011) и «маркировки пищевых продуктов» (ТПТК 022/2011) технических регламентов и процедур ,</w:t>
            </w:r>
            <w:r>
              <w:rPr>
                <w:rFonts w:ascii="Calibri" w:hAnsi="Calibri" w:cs="Calibri"/>
                <w:sz w:val="16"/>
                <w:szCs w:val="16"/>
              </w:rPr>
              <w:t> </w:t>
            </w:r>
            <w:r>
              <w:rPr>
                <w:rFonts w:ascii="GHEA Grapalat" w:hAnsi="GHEA Grapalat"/>
                <w:sz w:val="16"/>
                <w:szCs w:val="16"/>
              </w:rPr>
              <w:t>которые будут помечены евразийского</w:t>
            </w:r>
            <w:r>
              <w:rPr>
                <w:rFonts w:ascii="Calibri" w:hAnsi="Calibri" w:cs="Calibri"/>
                <w:sz w:val="16"/>
                <w:szCs w:val="16"/>
              </w:rPr>
              <w:t> </w:t>
            </w:r>
            <w:r>
              <w:rPr>
                <w:rFonts w:ascii="GHEA Grapalat" w:hAnsi="GHEA Grapalat"/>
                <w:sz w:val="16"/>
                <w:szCs w:val="16"/>
              </w:rPr>
              <w:t>единого экономического пространства символа Союза и «О продовольственной безопасности »Статья 9 Закона РА.</w:t>
            </w:r>
            <w:r>
              <w:rPr>
                <w:rFonts w:ascii="Calibri" w:hAnsi="Calibri" w:cs="Calibri"/>
                <w:sz w:val="16"/>
                <w:szCs w:val="16"/>
              </w:rPr>
              <w:t> </w:t>
            </w:r>
            <w:r>
              <w:rPr>
                <w:rFonts w:ascii="GHEA Grapalat" w:hAnsi="GHEA Grapalat"/>
                <w:sz w:val="16"/>
                <w:szCs w:val="16"/>
              </w:rPr>
              <w:t>Маркировка разборчива.</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20"/>
                <w:szCs w:val="20"/>
              </w:rPr>
              <w:t>462</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20"/>
                <w:szCs w:val="20"/>
              </w:rPr>
              <w:t>462</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20"/>
                <w:szCs w:val="20"/>
              </w:rPr>
              <w:lastRenderedPageBreak/>
              <w:t>13</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03211300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B рис</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Белый, крупный, высокий, длинный</w:t>
            </w:r>
            <w:r>
              <w:rPr>
                <w:rFonts w:ascii="Calibri" w:hAnsi="Calibri" w:cs="Calibri"/>
                <w:sz w:val="16"/>
                <w:szCs w:val="16"/>
              </w:rPr>
              <w:t> </w:t>
            </w:r>
            <w:r>
              <w:rPr>
                <w:rFonts w:ascii="GHEA Grapalat" w:hAnsi="GHEA Grapalat"/>
                <w:sz w:val="16"/>
                <w:szCs w:val="16"/>
              </w:rPr>
              <w:t>, непрерывный</w:t>
            </w:r>
            <w:r>
              <w:rPr>
                <w:rFonts w:ascii="Calibri" w:hAnsi="Calibri" w:cs="Calibri"/>
                <w:sz w:val="16"/>
                <w:szCs w:val="16"/>
              </w:rPr>
              <w:t> </w:t>
            </w:r>
            <w:r>
              <w:rPr>
                <w:rFonts w:ascii="GHEA Grapalat" w:hAnsi="GHEA Grapalat"/>
                <w:sz w:val="16"/>
                <w:szCs w:val="16"/>
              </w:rPr>
              <w:t>, шириной от 1 до 4 видов, с типами от 13% до 15%.</w:t>
            </w:r>
            <w:r>
              <w:rPr>
                <w:rFonts w:ascii="Calibri" w:hAnsi="Calibri" w:cs="Calibri"/>
                <w:sz w:val="16"/>
                <w:szCs w:val="16"/>
              </w:rPr>
              <w:t> </w:t>
            </w:r>
            <w:r>
              <w:rPr>
                <w:rFonts w:ascii="GHEA Grapalat" w:hAnsi="GHEA Grapalat"/>
                <w:sz w:val="16"/>
                <w:szCs w:val="16"/>
              </w:rPr>
              <w:t>Безопасность и маркировка правительством РА</w:t>
            </w:r>
            <w:r>
              <w:rPr>
                <w:rFonts w:ascii="Calibri" w:hAnsi="Calibri" w:cs="Calibri"/>
                <w:sz w:val="16"/>
                <w:szCs w:val="16"/>
              </w:rPr>
              <w:t> </w:t>
            </w:r>
            <w:r>
              <w:rPr>
                <w:rFonts w:ascii="GHEA Grapalat" w:hAnsi="GHEA Grapalat"/>
                <w:sz w:val="16"/>
                <w:szCs w:val="16"/>
              </w:rPr>
              <w:t>2007.</w:t>
            </w:r>
            <w:r>
              <w:rPr>
                <w:rFonts w:ascii="Calibri" w:hAnsi="Calibri" w:cs="Calibri"/>
                <w:sz w:val="16"/>
                <w:szCs w:val="16"/>
              </w:rPr>
              <w:t> </w:t>
            </w:r>
            <w:r>
              <w:rPr>
                <w:rFonts w:ascii="GHEA Grapalat" w:hAnsi="GHEA Grapalat"/>
                <w:sz w:val="16"/>
                <w:szCs w:val="16"/>
              </w:rPr>
              <w:t>Articleեխնիկ Статья 8 Технического регламента о требованиях к зерновым культурам, их производству, хранению, переработке и уборке, утвержденных Указом № 22-N от 11 января и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20"/>
                <w:szCs w:val="20"/>
              </w:rPr>
              <w:t>187</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20"/>
                <w:szCs w:val="20"/>
              </w:rPr>
              <w:t>187</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20"/>
                <w:szCs w:val="20"/>
              </w:rPr>
              <w:t>14</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15331153</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чечевица</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Три типа, однородный, чистый, сухой - влажность (14,0-17,0)% не является необходимой.</w:t>
            </w:r>
            <w:r>
              <w:rPr>
                <w:rFonts w:ascii="Calibri" w:hAnsi="Calibri" w:cs="Calibri"/>
                <w:sz w:val="16"/>
                <w:szCs w:val="16"/>
              </w:rPr>
              <w:t> </w:t>
            </w:r>
            <w:r>
              <w:rPr>
                <w:rFonts w:ascii="GHEA Grapalat" w:hAnsi="GHEA Grapalat"/>
                <w:sz w:val="16"/>
                <w:szCs w:val="16"/>
              </w:rPr>
              <w:t>Безопасность согласно гигиеническим нормам N 8-III-4.9-01-2010, ст. 8 Закона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187</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187</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 xml:space="preserve">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w:t>
            </w:r>
            <w:r>
              <w:rPr>
                <w:rFonts w:ascii="GHEA Grapalat" w:hAnsi="GHEA Grapalat"/>
                <w:sz w:val="12"/>
                <w:szCs w:val="12"/>
              </w:rPr>
              <w:lastRenderedPageBreak/>
              <w:t>поставки, каждый в</w:t>
            </w:r>
            <w:r>
              <w:rPr>
                <w:rFonts w:ascii="Calibri" w:hAnsi="Calibri" w:cs="Calibri"/>
                <w:sz w:val="12"/>
                <w:szCs w:val="12"/>
              </w:rPr>
              <w:t> </w:t>
            </w:r>
            <w:r>
              <w:rPr>
                <w:rFonts w:ascii="GHEA Grapalat" w:hAnsi="GHEA Grapalat"/>
                <w:sz w:val="12"/>
                <w:szCs w:val="12"/>
              </w:rPr>
              <w:t>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20"/>
                <w:szCs w:val="20"/>
              </w:rPr>
              <w:lastRenderedPageBreak/>
              <w:t>15</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15616000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H. ndkadzavar</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Гречиха типа I,</w:t>
            </w:r>
            <w:r>
              <w:rPr>
                <w:rFonts w:ascii="Calibri" w:hAnsi="Calibri" w:cs="Calibri"/>
                <w:sz w:val="16"/>
                <w:szCs w:val="16"/>
              </w:rPr>
              <w:t> </w:t>
            </w:r>
            <w:r>
              <w:rPr>
                <w:rFonts w:ascii="GHEA Grapalat" w:hAnsi="GHEA Grapalat"/>
                <w:sz w:val="16"/>
                <w:szCs w:val="16"/>
              </w:rPr>
              <w:t>чистая пищевая</w:t>
            </w:r>
            <w:r>
              <w:rPr>
                <w:rFonts w:ascii="Calibri" w:hAnsi="Calibri" w:cs="Calibri"/>
                <w:sz w:val="16"/>
                <w:szCs w:val="16"/>
              </w:rPr>
              <w:t> </w:t>
            </w:r>
            <w:r>
              <w:rPr>
                <w:rFonts w:ascii="GHEA Grapalat" w:hAnsi="GHEA Grapalat"/>
                <w:sz w:val="16"/>
                <w:szCs w:val="16"/>
              </w:rPr>
              <w:t>полиэтиленовая пленка с соответствующей маркировкой, влажность не более 14,0%, зерно не менее 97,5%.</w:t>
            </w:r>
          </w:p>
          <w:p w:rsidR="00C2648D" w:rsidRDefault="00C2648D">
            <w:pPr>
              <w:pStyle w:val="af4"/>
              <w:spacing w:before="0" w:beforeAutospacing="0" w:after="0" w:afterAutospacing="0"/>
              <w:jc w:val="center"/>
            </w:pPr>
            <w:r>
              <w:rPr>
                <w:rFonts w:ascii="GHEA Grapalat" w:hAnsi="GHEA Grapalat"/>
                <w:sz w:val="16"/>
                <w:szCs w:val="16"/>
              </w:rPr>
              <w:t>Безопасность и маркировка. Пищевые продукты должны подвергаться оценке соответствия Безопасность, маркировка и упаковка. Пищевые продукты должны подвергаться оценке соответствия в соответствии с Указом № 880 Таможенного союза от 9 декабря 2011 г. «О безопасности пищевых продуктов» 021 / 2011), о маркировке пищевых продуктов, утвержденной Решением Комиссии Таможенного союза № 881 от 9 декабря 2011 года (Таможенный кодекс 022/2011), № 769 Комиссии Таможенного союза от 16 августа 2011 года</w:t>
            </w:r>
            <w:r>
              <w:rPr>
                <w:rFonts w:ascii="Calibri" w:hAnsi="Calibri" w:cs="Calibri"/>
                <w:sz w:val="16"/>
                <w:szCs w:val="16"/>
              </w:rPr>
              <w:t> </w:t>
            </w:r>
            <w:r>
              <w:rPr>
                <w:rFonts w:ascii="GHEA Grapalat" w:hAnsi="GHEA Grapalat"/>
                <w:sz w:val="16"/>
                <w:szCs w:val="16"/>
              </w:rPr>
              <w:t>с</w:t>
            </w:r>
            <w:r>
              <w:rPr>
                <w:rFonts w:ascii="Calibri" w:hAnsi="Calibri" w:cs="Calibri"/>
                <w:sz w:val="16"/>
                <w:szCs w:val="16"/>
              </w:rPr>
              <w:t> </w:t>
            </w:r>
            <w:r>
              <w:rPr>
                <w:rFonts w:ascii="GHEA Grapalat" w:hAnsi="GHEA Grapalat"/>
                <w:sz w:val="16"/>
                <w:szCs w:val="16"/>
              </w:rPr>
              <w:t>пометкой «Безопасность</w:t>
            </w:r>
            <w:r>
              <w:rPr>
                <w:rFonts w:ascii="Calibri" w:hAnsi="Calibri" w:cs="Calibri"/>
                <w:sz w:val="16"/>
                <w:szCs w:val="16"/>
              </w:rPr>
              <w:t> </w:t>
            </w:r>
            <w:r>
              <w:rPr>
                <w:rFonts w:ascii="GHEA Grapalat" w:hAnsi="GHEA Grapalat"/>
                <w:sz w:val="16"/>
                <w:szCs w:val="16"/>
              </w:rPr>
              <w:t>упаковки</w:t>
            </w:r>
            <w:r>
              <w:rPr>
                <w:rFonts w:ascii="Calibri" w:hAnsi="Calibri" w:cs="Calibri"/>
                <w:sz w:val="16"/>
                <w:szCs w:val="16"/>
              </w:rPr>
              <w:t> </w:t>
            </w:r>
            <w:r>
              <w:rPr>
                <w:rFonts w:ascii="GHEA Grapalat" w:hAnsi="GHEA Grapalat"/>
                <w:sz w:val="16"/>
                <w:szCs w:val="16"/>
              </w:rPr>
              <w:t>» (ТС 005/2011), утвержденной таможней, статьей 9 Закона о безопасности пищевых продуктов и обозначенной единым товарным знаком на территории Евразийского экономического союза.</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187</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187</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t>16</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15617000</w:t>
            </w:r>
          </w:p>
          <w:p w:rsidR="00C2648D" w:rsidRDefault="00C2648D">
            <w:pPr>
              <w:pStyle w:val="af4"/>
              <w:spacing w:before="0" w:beforeAutospacing="0" w:after="0" w:afterAutospacing="0"/>
              <w:jc w:val="center"/>
            </w:pPr>
            <w:r>
              <w:t> </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Tsorenadzavar</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Путем измельчения или последующего измельчения полученной шелухи пшеницы зерна пшеницы представляют собой либо полированные края, либо закругленные зерна, влажность не более 14%, смеси для мусора не более 0,3%, пшеницу высшего и первого сорта; безопасность и маркировка согласно Правительству РА 2007</w:t>
            </w:r>
            <w:r>
              <w:rPr>
                <w:rFonts w:ascii="Calibri" w:hAnsi="Calibri" w:cs="Calibri"/>
                <w:sz w:val="16"/>
                <w:szCs w:val="16"/>
              </w:rPr>
              <w:t> </w:t>
            </w:r>
            <w:r>
              <w:rPr>
                <w:rFonts w:ascii="GHEA Grapalat" w:hAnsi="GHEA Grapalat"/>
                <w:sz w:val="16"/>
                <w:szCs w:val="16"/>
              </w:rPr>
              <w:t xml:space="preserve">8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РА «О безопасности пищевых </w:t>
            </w:r>
            <w:r>
              <w:rPr>
                <w:rFonts w:ascii="GHEA Grapalat" w:hAnsi="GHEA Grapalat"/>
                <w:sz w:val="16"/>
                <w:szCs w:val="16"/>
              </w:rPr>
              <w:lastRenderedPageBreak/>
              <w:t>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lastRenderedPageBreak/>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9 9:</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9 9:</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 xml:space="preserve">С даты вступления в силу Договора до 25.12.2020 ... Срок поставки первого этапа устанавливается не </w:t>
            </w:r>
            <w:r>
              <w:rPr>
                <w:rFonts w:ascii="GHEA Grapalat" w:hAnsi="GHEA Grapalat"/>
                <w:sz w:val="12"/>
                <w:szCs w:val="12"/>
              </w:rPr>
              <w:lastRenderedPageBreak/>
              <w:t>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17</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03142510</w:t>
            </w:r>
          </w:p>
          <w:p w:rsidR="00C2648D" w:rsidRDefault="00C2648D">
            <w:pPr>
              <w:pStyle w:val="af4"/>
              <w:spacing w:before="0" w:beforeAutospacing="0" w:after="0" w:afterAutospacing="0"/>
              <w:jc w:val="center"/>
            </w:pPr>
            <w:r>
              <w:t> </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Яйца, 01 класс</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01</w:t>
            </w:r>
            <w:r>
              <w:rPr>
                <w:rFonts w:ascii="Calibri" w:hAnsi="Calibri" w:cs="Calibri"/>
                <w:sz w:val="16"/>
                <w:szCs w:val="16"/>
              </w:rPr>
              <w:t> </w:t>
            </w:r>
            <w:r>
              <w:rPr>
                <w:rFonts w:ascii="GHEA Grapalat" w:hAnsi="GHEA Grapalat"/>
                <w:sz w:val="16"/>
                <w:szCs w:val="16"/>
              </w:rPr>
              <w:t>класс</w:t>
            </w:r>
            <w:r>
              <w:rPr>
                <w:rFonts w:ascii="Calibri" w:hAnsi="Calibri" w:cs="Calibri"/>
                <w:sz w:val="16"/>
                <w:szCs w:val="16"/>
              </w:rPr>
              <w:t> </w:t>
            </w:r>
            <w:r>
              <w:rPr>
                <w:rFonts w:ascii="GHEA Grapalat" w:hAnsi="GHEA Grapalat"/>
                <w:sz w:val="16"/>
                <w:szCs w:val="16"/>
              </w:rPr>
              <w:t>;</w:t>
            </w:r>
            <w:r>
              <w:rPr>
                <w:rFonts w:ascii="Calibri" w:hAnsi="Calibri" w:cs="Calibri"/>
                <w:sz w:val="16"/>
                <w:szCs w:val="16"/>
              </w:rPr>
              <w:t> </w:t>
            </w:r>
            <w:r>
              <w:rPr>
                <w:rFonts w:ascii="GHEA Grapalat" w:hAnsi="GHEA Grapalat"/>
                <w:sz w:val="16"/>
                <w:szCs w:val="16"/>
              </w:rPr>
              <w:t>Яйца</w:t>
            </w:r>
            <w:r>
              <w:rPr>
                <w:rFonts w:ascii="Calibri" w:hAnsi="Calibri" w:cs="Calibri"/>
                <w:sz w:val="16"/>
                <w:szCs w:val="16"/>
              </w:rPr>
              <w:t> </w:t>
            </w:r>
            <w:r>
              <w:rPr>
                <w:rFonts w:ascii="GHEA Grapalat" w:hAnsi="GHEA Grapalat"/>
                <w:sz w:val="16"/>
                <w:szCs w:val="16"/>
              </w:rPr>
              <w:t>таблица</w:t>
            </w:r>
            <w:r>
              <w:rPr>
                <w:rFonts w:ascii="Calibri" w:hAnsi="Calibri" w:cs="Calibri"/>
                <w:sz w:val="16"/>
                <w:szCs w:val="16"/>
              </w:rPr>
              <w:t> </w:t>
            </w:r>
            <w:r>
              <w:rPr>
                <w:rFonts w:ascii="GHEA Grapalat" w:hAnsi="GHEA Grapalat"/>
                <w:sz w:val="16"/>
                <w:szCs w:val="16"/>
              </w:rPr>
              <w:t>,</w:t>
            </w:r>
            <w:r>
              <w:rPr>
                <w:rFonts w:ascii="Calibri" w:hAnsi="Calibri" w:cs="Calibri"/>
                <w:sz w:val="16"/>
                <w:szCs w:val="16"/>
              </w:rPr>
              <w:t> </w:t>
            </w:r>
            <w:r>
              <w:rPr>
                <w:rFonts w:ascii="GHEA Grapalat" w:hAnsi="GHEA Grapalat"/>
                <w:sz w:val="16"/>
                <w:szCs w:val="16"/>
              </w:rPr>
              <w:t>сортируется</w:t>
            </w:r>
            <w:r>
              <w:rPr>
                <w:rFonts w:ascii="Calibri" w:hAnsi="Calibri" w:cs="Calibri"/>
                <w:sz w:val="16"/>
                <w:szCs w:val="16"/>
              </w:rPr>
              <w:t> </w:t>
            </w:r>
            <w:r>
              <w:rPr>
                <w:rFonts w:ascii="GHEA Grapalat" w:hAnsi="GHEA Grapalat"/>
                <w:sz w:val="16"/>
                <w:szCs w:val="16"/>
              </w:rPr>
              <w:t>по</w:t>
            </w:r>
            <w:r>
              <w:rPr>
                <w:rFonts w:ascii="Calibri" w:hAnsi="Calibri" w:cs="Calibri"/>
                <w:sz w:val="16"/>
                <w:szCs w:val="16"/>
              </w:rPr>
              <w:t> </w:t>
            </w:r>
            <w:r>
              <w:rPr>
                <w:rFonts w:ascii="GHEA Grapalat" w:hAnsi="GHEA Grapalat"/>
                <w:sz w:val="16"/>
                <w:szCs w:val="16"/>
              </w:rPr>
              <w:t>за</w:t>
            </w:r>
            <w:r>
              <w:rPr>
                <w:rFonts w:ascii="Calibri" w:hAnsi="Calibri" w:cs="Calibri"/>
                <w:sz w:val="16"/>
                <w:szCs w:val="16"/>
              </w:rPr>
              <w:t> </w:t>
            </w:r>
            <w:r>
              <w:rPr>
                <w:rFonts w:ascii="GHEA Grapalat" w:hAnsi="GHEA Grapalat"/>
                <w:sz w:val="16"/>
                <w:szCs w:val="16"/>
              </w:rPr>
              <w:t>яйцо</w:t>
            </w:r>
            <w:r>
              <w:rPr>
                <w:rFonts w:ascii="Calibri" w:hAnsi="Calibri" w:cs="Calibri"/>
                <w:sz w:val="16"/>
                <w:szCs w:val="16"/>
              </w:rPr>
              <w:t> </w:t>
            </w:r>
            <w:r>
              <w:rPr>
                <w:rFonts w:ascii="GHEA Grapalat" w:hAnsi="GHEA Grapalat"/>
                <w:sz w:val="16"/>
                <w:szCs w:val="16"/>
              </w:rPr>
              <w:t>массы</w:t>
            </w:r>
            <w:r>
              <w:rPr>
                <w:rFonts w:ascii="Calibri" w:hAnsi="Calibri" w:cs="Calibri"/>
                <w:sz w:val="16"/>
                <w:szCs w:val="16"/>
              </w:rPr>
              <w:t> </w:t>
            </w:r>
            <w:r>
              <w:rPr>
                <w:rFonts w:ascii="GHEA Grapalat" w:hAnsi="GHEA Grapalat"/>
                <w:sz w:val="16"/>
                <w:szCs w:val="16"/>
              </w:rPr>
              <w:t>,</w:t>
            </w:r>
            <w:r>
              <w:rPr>
                <w:rFonts w:ascii="Calibri" w:hAnsi="Calibri" w:cs="Calibri"/>
                <w:sz w:val="16"/>
                <w:szCs w:val="16"/>
              </w:rPr>
              <w:t> </w:t>
            </w:r>
            <w:r>
              <w:rPr>
                <w:rFonts w:ascii="GHEA Grapalat" w:hAnsi="GHEA Grapalat"/>
                <w:sz w:val="16"/>
                <w:szCs w:val="16"/>
              </w:rPr>
              <w:t>удерживающий</w:t>
            </w:r>
            <w:r>
              <w:rPr>
                <w:rFonts w:ascii="Calibri" w:hAnsi="Calibri" w:cs="Calibri"/>
                <w:sz w:val="16"/>
                <w:szCs w:val="16"/>
              </w:rPr>
              <w:t> </w:t>
            </w:r>
            <w:r>
              <w:rPr>
                <w:rFonts w:ascii="GHEA Grapalat" w:hAnsi="GHEA Grapalat"/>
                <w:sz w:val="16"/>
                <w:szCs w:val="16"/>
              </w:rPr>
              <w:t>период</w:t>
            </w:r>
            <w:r>
              <w:rPr>
                <w:rFonts w:ascii="Calibri" w:hAnsi="Calibri" w:cs="Calibri"/>
                <w:sz w:val="16"/>
                <w:szCs w:val="16"/>
              </w:rPr>
              <w:t> </w:t>
            </w:r>
            <w:r>
              <w:rPr>
                <w:rFonts w:ascii="GHEA Grapalat" w:hAnsi="GHEA Grapalat"/>
                <w:sz w:val="16"/>
                <w:szCs w:val="16"/>
              </w:rPr>
              <w:t>,</w:t>
            </w:r>
            <w:r>
              <w:rPr>
                <w:rFonts w:ascii="Calibri" w:hAnsi="Calibri" w:cs="Calibri"/>
                <w:sz w:val="16"/>
                <w:szCs w:val="16"/>
              </w:rPr>
              <w:t> </w:t>
            </w:r>
            <w:r>
              <w:rPr>
                <w:rFonts w:ascii="GHEA Grapalat" w:hAnsi="GHEA Grapalat"/>
                <w:sz w:val="16"/>
                <w:szCs w:val="16"/>
              </w:rPr>
              <w:t>по крайней мере</w:t>
            </w:r>
            <w:r>
              <w:rPr>
                <w:rFonts w:ascii="Calibri" w:hAnsi="Calibri" w:cs="Calibri"/>
                <w:sz w:val="16"/>
                <w:szCs w:val="16"/>
              </w:rPr>
              <w:t> </w:t>
            </w:r>
            <w:r>
              <w:rPr>
                <w:rFonts w:ascii="GHEA Grapalat" w:hAnsi="GHEA Grapalat"/>
                <w:sz w:val="16"/>
                <w:szCs w:val="16"/>
              </w:rPr>
              <w:t>25</w:t>
            </w:r>
            <w:r>
              <w:rPr>
                <w:rFonts w:ascii="Calibri" w:hAnsi="Calibri" w:cs="Calibri"/>
                <w:sz w:val="16"/>
                <w:szCs w:val="16"/>
              </w:rPr>
              <w:t> </w:t>
            </w:r>
            <w:r>
              <w:rPr>
                <w:rFonts w:ascii="GHEA Grapalat" w:hAnsi="GHEA Grapalat"/>
                <w:sz w:val="16"/>
                <w:szCs w:val="16"/>
              </w:rPr>
              <w:t>дней</w:t>
            </w:r>
            <w:r>
              <w:rPr>
                <w:rFonts w:ascii="Calibri" w:hAnsi="Calibri" w:cs="Calibri"/>
                <w:sz w:val="16"/>
                <w:szCs w:val="16"/>
              </w:rPr>
              <w:t> </w:t>
            </w:r>
            <w:r>
              <w:rPr>
                <w:rFonts w:ascii="GHEA Grapalat" w:hAnsi="GHEA Grapalat"/>
                <w:sz w:val="16"/>
                <w:szCs w:val="16"/>
              </w:rPr>
              <w:t>,</w:t>
            </w:r>
            <w:r>
              <w:rPr>
                <w:rFonts w:ascii="Calibri" w:hAnsi="Calibri" w:cs="Calibri"/>
                <w:sz w:val="16"/>
                <w:szCs w:val="16"/>
              </w:rPr>
              <w:t> </w:t>
            </w:r>
            <w:r>
              <w:rPr>
                <w:rFonts w:ascii="GHEA Grapalat" w:hAnsi="GHEA Grapalat"/>
                <w:sz w:val="16"/>
                <w:szCs w:val="16"/>
              </w:rPr>
              <w:t>АСТ</w:t>
            </w:r>
            <w:r>
              <w:rPr>
                <w:rFonts w:ascii="Calibri" w:hAnsi="Calibri" w:cs="Calibri"/>
                <w:sz w:val="16"/>
                <w:szCs w:val="16"/>
              </w:rPr>
              <w:t> </w:t>
            </w:r>
            <w:r>
              <w:rPr>
                <w:rFonts w:ascii="GHEA Grapalat" w:hAnsi="GHEA Grapalat"/>
                <w:sz w:val="16"/>
                <w:szCs w:val="16"/>
              </w:rPr>
              <w:t>182-2012</w:t>
            </w:r>
            <w:r>
              <w:rPr>
                <w:rFonts w:ascii="Calibri" w:hAnsi="Calibri" w:cs="Calibri"/>
                <w:sz w:val="16"/>
                <w:szCs w:val="16"/>
              </w:rPr>
              <w:t> </w:t>
            </w:r>
            <w:r>
              <w:rPr>
                <w:rFonts w:ascii="GHEA Grapalat" w:hAnsi="GHEA Grapalat"/>
                <w:sz w:val="16"/>
                <w:szCs w:val="16"/>
              </w:rPr>
              <w:t>.</w:t>
            </w:r>
          </w:p>
          <w:p w:rsidR="00C2648D" w:rsidRDefault="00C2648D">
            <w:pPr>
              <w:pStyle w:val="af4"/>
              <w:spacing w:before="0" w:beforeAutospacing="0" w:after="0" w:afterAutospacing="0"/>
              <w:jc w:val="center"/>
            </w:pPr>
            <w:r>
              <w:rPr>
                <w:rFonts w:ascii="GHEA Grapalat" w:hAnsi="GHEA Grapalat"/>
                <w:sz w:val="16"/>
                <w:szCs w:val="16"/>
              </w:rPr>
              <w:t>Безопасность</w:t>
            </w:r>
            <w:r>
              <w:rPr>
                <w:rFonts w:ascii="Calibri" w:hAnsi="Calibri" w:cs="Calibri"/>
                <w:sz w:val="16"/>
                <w:szCs w:val="16"/>
              </w:rPr>
              <w:t> </w:t>
            </w:r>
            <w:r>
              <w:rPr>
                <w:rFonts w:ascii="GHEA Grapalat" w:hAnsi="GHEA Grapalat"/>
                <w:sz w:val="16"/>
                <w:szCs w:val="16"/>
              </w:rPr>
              <w:t>и</w:t>
            </w:r>
            <w:r>
              <w:rPr>
                <w:rFonts w:ascii="Calibri" w:hAnsi="Calibri" w:cs="Calibri"/>
                <w:sz w:val="16"/>
                <w:szCs w:val="16"/>
              </w:rPr>
              <w:t> </w:t>
            </w:r>
            <w:r>
              <w:rPr>
                <w:rFonts w:ascii="GHEA Grapalat" w:hAnsi="GHEA Grapalat"/>
                <w:sz w:val="16"/>
                <w:szCs w:val="16"/>
              </w:rPr>
              <w:t>маркировка</w:t>
            </w:r>
            <w:r>
              <w:rPr>
                <w:rFonts w:ascii="Calibri" w:hAnsi="Calibri" w:cs="Calibri"/>
                <w:sz w:val="16"/>
                <w:szCs w:val="16"/>
              </w:rPr>
              <w:t> </w:t>
            </w:r>
            <w:r>
              <w:rPr>
                <w:rFonts w:ascii="GHEA Grapalat" w:hAnsi="GHEA Grapalat"/>
                <w:sz w:val="16"/>
                <w:szCs w:val="16"/>
              </w:rPr>
              <w:t>-</w:t>
            </w:r>
            <w:r>
              <w:rPr>
                <w:rFonts w:ascii="Calibri" w:hAnsi="Calibri" w:cs="Calibri"/>
                <w:sz w:val="16"/>
                <w:szCs w:val="16"/>
              </w:rPr>
              <w:t> </w:t>
            </w:r>
            <w:r>
              <w:rPr>
                <w:rFonts w:ascii="GHEA Grapalat" w:hAnsi="GHEA Grapalat"/>
                <w:sz w:val="16"/>
                <w:szCs w:val="16"/>
              </w:rPr>
              <w:t>пища</w:t>
            </w:r>
            <w:r>
              <w:rPr>
                <w:rFonts w:ascii="Calibri" w:hAnsi="Calibri" w:cs="Calibri"/>
                <w:sz w:val="16"/>
                <w:szCs w:val="16"/>
              </w:rPr>
              <w:t> </w:t>
            </w:r>
            <w:r>
              <w:rPr>
                <w:rFonts w:ascii="GHEA Grapalat" w:hAnsi="GHEA Grapalat"/>
                <w:sz w:val="16"/>
                <w:szCs w:val="16"/>
              </w:rPr>
              <w:t>должны</w:t>
            </w:r>
            <w:r>
              <w:rPr>
                <w:rFonts w:ascii="Calibri" w:hAnsi="Calibri" w:cs="Calibri"/>
                <w:sz w:val="16"/>
                <w:szCs w:val="16"/>
              </w:rPr>
              <w:t> </w:t>
            </w:r>
            <w:r>
              <w:rPr>
                <w:rFonts w:ascii="GHEA Grapalat" w:hAnsi="GHEA Grapalat"/>
                <w:sz w:val="16"/>
                <w:szCs w:val="16"/>
              </w:rPr>
              <w:t>быть</w:t>
            </w:r>
            <w:r>
              <w:rPr>
                <w:rFonts w:ascii="Calibri" w:hAnsi="Calibri" w:cs="Calibri"/>
                <w:sz w:val="16"/>
                <w:szCs w:val="16"/>
              </w:rPr>
              <w:t> </w:t>
            </w:r>
            <w:r>
              <w:rPr>
                <w:rFonts w:ascii="GHEA Grapalat" w:hAnsi="GHEA Grapalat"/>
                <w:sz w:val="16"/>
                <w:szCs w:val="16"/>
              </w:rPr>
              <w:t>подвергнуты</w:t>
            </w:r>
            <w:r>
              <w:rPr>
                <w:rFonts w:ascii="Calibri" w:hAnsi="Calibri" w:cs="Calibri"/>
                <w:sz w:val="16"/>
                <w:szCs w:val="16"/>
              </w:rPr>
              <w:t> </w:t>
            </w:r>
            <w:r>
              <w:rPr>
                <w:rFonts w:ascii="GHEA Grapalat" w:hAnsi="GHEA Grapalat"/>
                <w:sz w:val="16"/>
                <w:szCs w:val="16"/>
              </w:rPr>
              <w:t>для</w:t>
            </w:r>
            <w:r>
              <w:rPr>
                <w:rFonts w:ascii="Calibri" w:hAnsi="Calibri" w:cs="Calibri"/>
                <w:sz w:val="16"/>
                <w:szCs w:val="16"/>
              </w:rPr>
              <w:t> </w:t>
            </w:r>
            <w:r>
              <w:rPr>
                <w:rFonts w:ascii="GHEA Grapalat" w:hAnsi="GHEA Grapalat"/>
                <w:sz w:val="16"/>
                <w:szCs w:val="16"/>
              </w:rPr>
              <w:t>соответствия</w:t>
            </w:r>
            <w:r>
              <w:rPr>
                <w:rFonts w:ascii="Calibri" w:hAnsi="Calibri" w:cs="Calibri"/>
                <w:sz w:val="16"/>
                <w:szCs w:val="16"/>
              </w:rPr>
              <w:t> </w:t>
            </w:r>
            <w:r>
              <w:rPr>
                <w:rFonts w:ascii="GHEA Grapalat" w:hAnsi="GHEA Grapalat"/>
                <w:sz w:val="16"/>
                <w:szCs w:val="16"/>
              </w:rPr>
              <w:t>оценки, в</w:t>
            </w:r>
            <w:r>
              <w:rPr>
                <w:rFonts w:ascii="Calibri" w:hAnsi="Calibri" w:cs="Calibri"/>
                <w:sz w:val="16"/>
                <w:szCs w:val="16"/>
              </w:rPr>
              <w:t> </w:t>
            </w:r>
            <w:r>
              <w:rPr>
                <w:rFonts w:ascii="GHEA Grapalat" w:hAnsi="GHEA Grapalat"/>
                <w:sz w:val="16"/>
                <w:szCs w:val="16"/>
              </w:rPr>
              <w:t>соответствии с</w:t>
            </w:r>
            <w:r>
              <w:rPr>
                <w:rFonts w:ascii="Calibri" w:hAnsi="Calibri" w:cs="Calibri"/>
                <w:sz w:val="16"/>
                <w:szCs w:val="16"/>
              </w:rPr>
              <w:t> </w:t>
            </w:r>
            <w:r>
              <w:rPr>
                <w:rFonts w:ascii="GHEA Grapalat" w:hAnsi="GHEA Grapalat"/>
                <w:sz w:val="16"/>
                <w:szCs w:val="16"/>
              </w:rPr>
              <w:t>"</w:t>
            </w:r>
            <w:r>
              <w:rPr>
                <w:rFonts w:ascii="Calibri" w:hAnsi="Calibri" w:cs="Calibri"/>
                <w:sz w:val="16"/>
                <w:szCs w:val="16"/>
              </w:rPr>
              <w:t> </w:t>
            </w:r>
            <w:r>
              <w:rPr>
                <w:rFonts w:ascii="GHEA Grapalat" w:hAnsi="GHEA Grapalat"/>
                <w:sz w:val="16"/>
                <w:szCs w:val="16"/>
              </w:rPr>
              <w:t>продовольственной</w:t>
            </w:r>
            <w:r>
              <w:rPr>
                <w:rFonts w:ascii="Calibri" w:hAnsi="Calibri" w:cs="Calibri"/>
                <w:sz w:val="16"/>
                <w:szCs w:val="16"/>
              </w:rPr>
              <w:t> </w:t>
            </w:r>
            <w:r>
              <w:rPr>
                <w:rFonts w:ascii="GHEA Grapalat" w:hAnsi="GHEA Grapalat"/>
                <w:sz w:val="16"/>
                <w:szCs w:val="16"/>
              </w:rPr>
              <w:t>безопасностью</w:t>
            </w:r>
            <w:r>
              <w:rPr>
                <w:rFonts w:ascii="Calibri" w:hAnsi="Calibri" w:cs="Calibri"/>
                <w:sz w:val="16"/>
                <w:szCs w:val="16"/>
              </w:rPr>
              <w:t> </w:t>
            </w:r>
            <w:r>
              <w:rPr>
                <w:rFonts w:ascii="GHEA Grapalat" w:hAnsi="GHEA Grapalat"/>
                <w:sz w:val="16"/>
                <w:szCs w:val="16"/>
              </w:rPr>
              <w:t>на</w:t>
            </w:r>
            <w:r>
              <w:rPr>
                <w:rFonts w:ascii="Calibri" w:hAnsi="Calibri" w:cs="Calibri"/>
                <w:sz w:val="16"/>
                <w:szCs w:val="16"/>
              </w:rPr>
              <w:t> </w:t>
            </w:r>
            <w:r>
              <w:rPr>
                <w:rFonts w:ascii="GHEA Grapalat" w:hAnsi="GHEA Grapalat"/>
                <w:sz w:val="16"/>
                <w:szCs w:val="16"/>
              </w:rPr>
              <w:t>» (ТПТК 021/2011)</w:t>
            </w:r>
            <w:r>
              <w:rPr>
                <w:rFonts w:ascii="Calibri" w:hAnsi="Calibri" w:cs="Calibri"/>
                <w:sz w:val="16"/>
                <w:szCs w:val="16"/>
              </w:rPr>
              <w:t> </w:t>
            </w:r>
            <w:r>
              <w:rPr>
                <w:rFonts w:ascii="GHEA Grapalat" w:hAnsi="GHEA Grapalat"/>
                <w:sz w:val="16"/>
                <w:szCs w:val="16"/>
              </w:rPr>
              <w:t>и</w:t>
            </w:r>
            <w:r>
              <w:rPr>
                <w:rFonts w:ascii="Calibri" w:hAnsi="Calibri" w:cs="Calibri"/>
                <w:sz w:val="16"/>
                <w:szCs w:val="16"/>
              </w:rPr>
              <w:t> </w:t>
            </w:r>
            <w:r>
              <w:rPr>
                <w:rFonts w:ascii="GHEA Grapalat" w:hAnsi="GHEA Grapalat"/>
                <w:sz w:val="16"/>
                <w:szCs w:val="16"/>
              </w:rPr>
              <w:t>"</w:t>
            </w:r>
            <w:r>
              <w:rPr>
                <w:rFonts w:ascii="Calibri" w:hAnsi="Calibri" w:cs="Calibri"/>
                <w:sz w:val="16"/>
                <w:szCs w:val="16"/>
              </w:rPr>
              <w:t> </w:t>
            </w:r>
            <w:r>
              <w:rPr>
                <w:rFonts w:ascii="GHEA Grapalat" w:hAnsi="GHEA Grapalat"/>
                <w:sz w:val="16"/>
                <w:szCs w:val="16"/>
              </w:rPr>
              <w:t>Пищевая</w:t>
            </w:r>
            <w:r>
              <w:rPr>
                <w:rFonts w:ascii="Calibri" w:hAnsi="Calibri" w:cs="Calibri"/>
                <w:sz w:val="16"/>
                <w:szCs w:val="16"/>
              </w:rPr>
              <w:t> </w:t>
            </w:r>
            <w:r>
              <w:rPr>
                <w:rFonts w:ascii="GHEA Grapalat" w:hAnsi="GHEA Grapalat"/>
                <w:sz w:val="16"/>
                <w:szCs w:val="16"/>
              </w:rPr>
              <w:t>маркировку</w:t>
            </w:r>
            <w:r>
              <w:rPr>
                <w:rFonts w:ascii="Calibri" w:hAnsi="Calibri" w:cs="Calibri"/>
                <w:sz w:val="16"/>
                <w:szCs w:val="16"/>
              </w:rPr>
              <w:t> </w:t>
            </w:r>
            <w:r>
              <w:rPr>
                <w:rFonts w:ascii="GHEA Grapalat" w:hAnsi="GHEA Grapalat"/>
                <w:sz w:val="16"/>
                <w:szCs w:val="16"/>
              </w:rPr>
              <w:t>на</w:t>
            </w:r>
            <w:r>
              <w:rPr>
                <w:rFonts w:ascii="Calibri" w:hAnsi="Calibri" w:cs="Calibri"/>
                <w:sz w:val="16"/>
                <w:szCs w:val="16"/>
              </w:rPr>
              <w:t> </w:t>
            </w:r>
            <w:r>
              <w:rPr>
                <w:rFonts w:ascii="GHEA Grapalat" w:hAnsi="GHEA Grapalat"/>
                <w:sz w:val="16"/>
                <w:szCs w:val="16"/>
              </w:rPr>
              <w:t>» (ТПТК 022/2011)</w:t>
            </w:r>
            <w:r>
              <w:rPr>
                <w:rFonts w:ascii="Calibri" w:hAnsi="Calibri" w:cs="Calibri"/>
                <w:sz w:val="16"/>
                <w:szCs w:val="16"/>
              </w:rPr>
              <w:t> </w:t>
            </w:r>
            <w:r>
              <w:rPr>
                <w:rFonts w:ascii="GHEA Grapalat" w:hAnsi="GHEA Grapalat"/>
                <w:sz w:val="16"/>
                <w:szCs w:val="16"/>
              </w:rPr>
              <w:t>технические</w:t>
            </w:r>
            <w:r>
              <w:rPr>
                <w:rFonts w:ascii="Calibri" w:hAnsi="Calibri" w:cs="Calibri"/>
                <w:sz w:val="16"/>
                <w:szCs w:val="16"/>
              </w:rPr>
              <w:t> </w:t>
            </w:r>
            <w:r>
              <w:rPr>
                <w:rFonts w:ascii="GHEA Grapalat" w:hAnsi="GHEA Grapalat"/>
                <w:sz w:val="16"/>
                <w:szCs w:val="16"/>
              </w:rPr>
              <w:t>правила ,</w:t>
            </w:r>
            <w:r>
              <w:rPr>
                <w:rFonts w:ascii="Calibri" w:hAnsi="Calibri" w:cs="Calibri"/>
                <w:sz w:val="16"/>
                <w:szCs w:val="16"/>
              </w:rPr>
              <w:t> </w:t>
            </w:r>
            <w:r>
              <w:rPr>
                <w:rFonts w:ascii="GHEA Grapalat" w:hAnsi="GHEA Grapalat"/>
                <w:sz w:val="16"/>
                <w:szCs w:val="16"/>
              </w:rPr>
              <w:t>предписанные</w:t>
            </w:r>
            <w:r>
              <w:rPr>
                <w:rFonts w:ascii="Calibri" w:hAnsi="Calibri" w:cs="Calibri"/>
                <w:sz w:val="16"/>
                <w:szCs w:val="16"/>
              </w:rPr>
              <w:t> </w:t>
            </w:r>
            <w:r>
              <w:rPr>
                <w:rFonts w:ascii="GHEA Grapalat" w:hAnsi="GHEA Grapalat"/>
                <w:sz w:val="16"/>
                <w:szCs w:val="16"/>
              </w:rPr>
              <w:t>процедуры</w:t>
            </w:r>
            <w:r>
              <w:rPr>
                <w:rFonts w:ascii="Calibri" w:hAnsi="Calibri" w:cs="Calibri"/>
                <w:sz w:val="16"/>
                <w:szCs w:val="16"/>
              </w:rPr>
              <w:t> </w:t>
            </w:r>
            <w:r>
              <w:rPr>
                <w:rFonts w:ascii="GHEA Grapalat" w:hAnsi="GHEA Grapalat"/>
                <w:sz w:val="16"/>
                <w:szCs w:val="16"/>
              </w:rPr>
              <w:t>и</w:t>
            </w:r>
            <w:r>
              <w:rPr>
                <w:rFonts w:ascii="Calibri" w:hAnsi="Calibri" w:cs="Calibri"/>
                <w:sz w:val="16"/>
                <w:szCs w:val="16"/>
              </w:rPr>
              <w:t> </w:t>
            </w:r>
            <w:r>
              <w:rPr>
                <w:rFonts w:ascii="GHEA Grapalat" w:hAnsi="GHEA Grapalat"/>
                <w:sz w:val="16"/>
                <w:szCs w:val="16"/>
              </w:rPr>
              <w:t>маркирована</w:t>
            </w:r>
            <w:r>
              <w:rPr>
                <w:rFonts w:ascii="Calibri" w:hAnsi="Calibri" w:cs="Calibri"/>
                <w:sz w:val="16"/>
                <w:szCs w:val="16"/>
              </w:rPr>
              <w:t> </w:t>
            </w:r>
            <w:r>
              <w:rPr>
                <w:rFonts w:ascii="GHEA Grapalat" w:hAnsi="GHEA Grapalat"/>
                <w:sz w:val="16"/>
                <w:szCs w:val="16"/>
              </w:rPr>
              <w:t>в</w:t>
            </w:r>
            <w:r>
              <w:rPr>
                <w:rFonts w:ascii="Calibri" w:hAnsi="Calibri" w:cs="Calibri"/>
                <w:sz w:val="16"/>
                <w:szCs w:val="16"/>
              </w:rPr>
              <w:t> </w:t>
            </w:r>
            <w:r>
              <w:rPr>
                <w:rFonts w:ascii="GHEA Grapalat" w:hAnsi="GHEA Grapalat"/>
                <w:sz w:val="16"/>
                <w:szCs w:val="16"/>
              </w:rPr>
              <w:t>Евразийской</w:t>
            </w:r>
            <w:r>
              <w:rPr>
                <w:rFonts w:ascii="Calibri" w:hAnsi="Calibri" w:cs="Calibri"/>
                <w:sz w:val="16"/>
                <w:szCs w:val="16"/>
              </w:rPr>
              <w:t> </w:t>
            </w:r>
            <w:r>
              <w:rPr>
                <w:rFonts w:ascii="GHEA Grapalat" w:hAnsi="GHEA Grapalat"/>
                <w:sz w:val="16"/>
                <w:szCs w:val="16"/>
              </w:rPr>
              <w:t>экономических</w:t>
            </w:r>
            <w:r>
              <w:rPr>
                <w:rFonts w:ascii="Calibri" w:hAnsi="Calibri" w:cs="Calibri"/>
                <w:sz w:val="16"/>
                <w:szCs w:val="16"/>
              </w:rPr>
              <w:t> </w:t>
            </w:r>
            <w:r>
              <w:rPr>
                <w:rFonts w:ascii="GHEA Grapalat" w:hAnsi="GHEA Grapalat"/>
                <w:sz w:val="16"/>
                <w:szCs w:val="16"/>
              </w:rPr>
              <w:t>накидной</w:t>
            </w:r>
            <w:r>
              <w:rPr>
                <w:rFonts w:ascii="Calibri" w:hAnsi="Calibri" w:cs="Calibri"/>
                <w:sz w:val="16"/>
                <w:szCs w:val="16"/>
              </w:rPr>
              <w:t> </w:t>
            </w:r>
            <w:r>
              <w:rPr>
                <w:rFonts w:ascii="GHEA Grapalat" w:hAnsi="GHEA Grapalat"/>
                <w:sz w:val="16"/>
                <w:szCs w:val="16"/>
              </w:rPr>
              <w:t>территории</w:t>
            </w:r>
            <w:r>
              <w:rPr>
                <w:rFonts w:ascii="Calibri" w:hAnsi="Calibri" w:cs="Calibri"/>
                <w:sz w:val="16"/>
                <w:szCs w:val="16"/>
              </w:rPr>
              <w:t> </w:t>
            </w:r>
            <w:r>
              <w:rPr>
                <w:rFonts w:ascii="GHEA Grapalat" w:hAnsi="GHEA Grapalat"/>
                <w:sz w:val="16"/>
                <w:szCs w:val="16"/>
              </w:rPr>
              <w:t>от</w:t>
            </w:r>
            <w:r>
              <w:rPr>
                <w:rFonts w:ascii="Calibri" w:hAnsi="Calibri" w:cs="Calibri"/>
                <w:sz w:val="16"/>
                <w:szCs w:val="16"/>
              </w:rPr>
              <w:t> </w:t>
            </w:r>
            <w:r>
              <w:rPr>
                <w:rFonts w:ascii="GHEA Grapalat" w:hAnsi="GHEA Grapalat"/>
                <w:sz w:val="16"/>
                <w:szCs w:val="16"/>
              </w:rPr>
              <w:t>одного</w:t>
            </w:r>
            <w:r>
              <w:rPr>
                <w:rFonts w:ascii="Calibri" w:hAnsi="Calibri" w:cs="Calibri"/>
                <w:sz w:val="16"/>
                <w:szCs w:val="16"/>
              </w:rPr>
              <w:t> </w:t>
            </w:r>
            <w:r>
              <w:rPr>
                <w:rFonts w:ascii="GHEA Grapalat" w:hAnsi="GHEA Grapalat"/>
                <w:sz w:val="16"/>
                <w:szCs w:val="16"/>
              </w:rPr>
              <w:t>знака</w:t>
            </w:r>
            <w:r>
              <w:rPr>
                <w:rFonts w:ascii="Calibri" w:hAnsi="Calibri" w:cs="Calibri"/>
                <w:sz w:val="16"/>
                <w:szCs w:val="16"/>
              </w:rPr>
              <w:t> </w:t>
            </w:r>
            <w:r>
              <w:rPr>
                <w:rFonts w:ascii="GHEA Grapalat" w:hAnsi="GHEA Grapalat"/>
                <w:sz w:val="16"/>
                <w:szCs w:val="16"/>
              </w:rPr>
              <w:t>,</w:t>
            </w:r>
            <w:r>
              <w:rPr>
                <w:rFonts w:ascii="Calibri" w:hAnsi="Calibri" w:cs="Calibri"/>
                <w:sz w:val="16"/>
                <w:szCs w:val="16"/>
              </w:rPr>
              <w:t> </w:t>
            </w:r>
            <w:r>
              <w:rPr>
                <w:rFonts w:ascii="GHEA Grapalat" w:hAnsi="GHEA Grapalat"/>
                <w:sz w:val="16"/>
                <w:szCs w:val="16"/>
              </w:rPr>
              <w:t>правительство</w:t>
            </w:r>
            <w:r>
              <w:rPr>
                <w:rFonts w:ascii="Calibri" w:hAnsi="Calibri" w:cs="Calibri"/>
                <w:sz w:val="16"/>
                <w:szCs w:val="16"/>
              </w:rPr>
              <w:t> </w:t>
            </w:r>
            <w:r>
              <w:rPr>
                <w:rFonts w:ascii="GHEA Grapalat" w:hAnsi="GHEA Grapalat"/>
                <w:sz w:val="16"/>
                <w:szCs w:val="16"/>
              </w:rPr>
              <w:t>в 2011 году</w:t>
            </w:r>
            <w:r>
              <w:rPr>
                <w:rFonts w:ascii="Calibri" w:hAnsi="Calibri" w:cs="Calibri"/>
                <w:sz w:val="16"/>
                <w:szCs w:val="16"/>
              </w:rPr>
              <w:t> </w:t>
            </w:r>
            <w:r>
              <w:rPr>
                <w:rFonts w:ascii="GHEA Grapalat" w:hAnsi="GHEA Grapalat"/>
                <w:sz w:val="16"/>
                <w:szCs w:val="16"/>
              </w:rPr>
              <w:t>в</w:t>
            </w:r>
            <w:r>
              <w:rPr>
                <w:rFonts w:ascii="Calibri" w:hAnsi="Calibri" w:cs="Calibri"/>
                <w:sz w:val="16"/>
                <w:szCs w:val="16"/>
              </w:rPr>
              <w:t> </w:t>
            </w:r>
            <w:r>
              <w:rPr>
                <w:rFonts w:ascii="GHEA Grapalat" w:hAnsi="GHEA Grapalat"/>
                <w:sz w:val="16"/>
                <w:szCs w:val="16"/>
              </w:rPr>
              <w:t>сентябре</w:t>
            </w:r>
            <w:r>
              <w:rPr>
                <w:rFonts w:ascii="Calibri" w:hAnsi="Calibri" w:cs="Calibri"/>
                <w:sz w:val="16"/>
                <w:szCs w:val="16"/>
              </w:rPr>
              <w:t> </w:t>
            </w:r>
            <w:r>
              <w:rPr>
                <w:rFonts w:ascii="GHEA Grapalat" w:hAnsi="GHEA Grapalat"/>
                <w:sz w:val="16"/>
                <w:szCs w:val="16"/>
              </w:rPr>
              <w:t>29</w:t>
            </w:r>
            <w:r>
              <w:rPr>
                <w:rFonts w:ascii="Calibri" w:hAnsi="Calibri" w:cs="Calibri"/>
                <w:sz w:val="16"/>
                <w:szCs w:val="16"/>
              </w:rPr>
              <w:t> </w:t>
            </w:r>
            <w:r>
              <w:rPr>
                <w:rFonts w:ascii="GHEA Grapalat" w:hAnsi="GHEA Grapalat"/>
                <w:sz w:val="16"/>
                <w:szCs w:val="16"/>
              </w:rPr>
              <w:t>в</w:t>
            </w:r>
            <w:r>
              <w:rPr>
                <w:rFonts w:ascii="Calibri" w:hAnsi="Calibri" w:cs="Calibri"/>
                <w:sz w:val="16"/>
                <w:szCs w:val="16"/>
              </w:rPr>
              <w:t> </w:t>
            </w:r>
            <w:r>
              <w:rPr>
                <w:rFonts w:ascii="GHEA Grapalat" w:hAnsi="GHEA Grapalat"/>
                <w:sz w:val="16"/>
                <w:szCs w:val="16"/>
              </w:rPr>
              <w:t>«</w:t>
            </w:r>
            <w:r>
              <w:rPr>
                <w:rFonts w:ascii="Calibri" w:hAnsi="Calibri" w:cs="Calibri"/>
                <w:sz w:val="16"/>
                <w:szCs w:val="16"/>
              </w:rPr>
              <w:t> </w:t>
            </w:r>
            <w:r>
              <w:rPr>
                <w:rFonts w:ascii="GHEA Grapalat" w:hAnsi="GHEA Grapalat"/>
                <w:sz w:val="16"/>
                <w:szCs w:val="16"/>
              </w:rPr>
              <w:t>яичных</w:t>
            </w:r>
            <w:r>
              <w:rPr>
                <w:rFonts w:ascii="Calibri" w:hAnsi="Calibri" w:cs="Calibri"/>
                <w:sz w:val="16"/>
                <w:szCs w:val="16"/>
              </w:rPr>
              <w:t> </w:t>
            </w:r>
            <w:r>
              <w:rPr>
                <w:rFonts w:ascii="GHEA Grapalat" w:hAnsi="GHEA Grapalat"/>
                <w:sz w:val="16"/>
                <w:szCs w:val="16"/>
              </w:rPr>
              <w:t>и</w:t>
            </w:r>
            <w:r>
              <w:rPr>
                <w:rFonts w:ascii="Calibri" w:hAnsi="Calibri" w:cs="Calibri"/>
                <w:sz w:val="16"/>
                <w:szCs w:val="16"/>
              </w:rPr>
              <w:t> </w:t>
            </w:r>
            <w:r>
              <w:rPr>
                <w:rFonts w:ascii="GHEA Grapalat" w:hAnsi="GHEA Grapalat"/>
                <w:sz w:val="16"/>
                <w:szCs w:val="16"/>
              </w:rPr>
              <w:t>яичных продуктов</w:t>
            </w:r>
            <w:r>
              <w:rPr>
                <w:rFonts w:ascii="Calibri" w:hAnsi="Calibri" w:cs="Calibri"/>
                <w:sz w:val="16"/>
                <w:szCs w:val="16"/>
              </w:rPr>
              <w:t> </w:t>
            </w:r>
            <w:r>
              <w:rPr>
                <w:rFonts w:ascii="GHEA Grapalat" w:hAnsi="GHEA Grapalat"/>
                <w:sz w:val="16"/>
                <w:szCs w:val="16"/>
              </w:rPr>
              <w:t>технические</w:t>
            </w:r>
            <w:r>
              <w:rPr>
                <w:rFonts w:ascii="Calibri" w:hAnsi="Calibri" w:cs="Calibri"/>
                <w:sz w:val="16"/>
                <w:szCs w:val="16"/>
              </w:rPr>
              <w:t> </w:t>
            </w:r>
            <w:r>
              <w:rPr>
                <w:rFonts w:ascii="GHEA Grapalat" w:hAnsi="GHEA Grapalat"/>
                <w:sz w:val="16"/>
                <w:szCs w:val="16"/>
              </w:rPr>
              <w:t>правила</w:t>
            </w:r>
            <w:r>
              <w:rPr>
                <w:rFonts w:ascii="Calibri" w:hAnsi="Calibri" w:cs="Calibri"/>
                <w:sz w:val="16"/>
                <w:szCs w:val="16"/>
              </w:rPr>
              <w:t> </w:t>
            </w:r>
            <w:r>
              <w:rPr>
                <w:rFonts w:ascii="GHEA Grapalat" w:hAnsi="GHEA Grapalat"/>
                <w:sz w:val="16"/>
                <w:szCs w:val="16"/>
              </w:rPr>
              <w:t>утверждения</w:t>
            </w:r>
            <w:r>
              <w:rPr>
                <w:rFonts w:ascii="Calibri" w:hAnsi="Calibri" w:cs="Calibri"/>
                <w:sz w:val="16"/>
                <w:szCs w:val="16"/>
              </w:rPr>
              <w:t> </w:t>
            </w:r>
            <w:r>
              <w:rPr>
                <w:rFonts w:ascii="GHEA Grapalat" w:hAnsi="GHEA Grapalat"/>
                <w:sz w:val="16"/>
                <w:szCs w:val="16"/>
              </w:rPr>
              <w:t>на</w:t>
            </w:r>
            <w:r>
              <w:rPr>
                <w:rFonts w:ascii="Calibri" w:hAnsi="Calibri" w:cs="Calibri"/>
                <w:sz w:val="16"/>
                <w:szCs w:val="16"/>
              </w:rPr>
              <w:t> </w:t>
            </w:r>
            <w:r>
              <w:rPr>
                <w:rFonts w:ascii="GHEA Grapalat" w:hAnsi="GHEA Grapalat"/>
                <w:sz w:val="16"/>
                <w:szCs w:val="16"/>
              </w:rPr>
              <w:t>N 1438-</w:t>
            </w:r>
            <w:r>
              <w:rPr>
                <w:rFonts w:ascii="Calibri" w:hAnsi="Calibri" w:cs="Calibri"/>
                <w:sz w:val="16"/>
                <w:szCs w:val="16"/>
              </w:rPr>
              <w:t> </w:t>
            </w:r>
            <w:r>
              <w:rPr>
                <w:rFonts w:ascii="GHEA Grapalat" w:hAnsi="GHEA Grapalat"/>
                <w:sz w:val="16"/>
                <w:szCs w:val="16"/>
              </w:rPr>
              <w:t>N</w:t>
            </w:r>
            <w:r>
              <w:rPr>
                <w:rFonts w:ascii="Calibri" w:hAnsi="Calibri" w:cs="Calibri"/>
                <w:sz w:val="16"/>
                <w:szCs w:val="16"/>
              </w:rPr>
              <w:t> </w:t>
            </w:r>
            <w:r>
              <w:rPr>
                <w:rFonts w:ascii="GHEA Grapalat" w:hAnsi="GHEA Grapalat"/>
                <w:sz w:val="16"/>
                <w:szCs w:val="16"/>
              </w:rPr>
              <w:t>решение</w:t>
            </w:r>
            <w:r>
              <w:rPr>
                <w:rFonts w:ascii="Calibri" w:hAnsi="Calibri" w:cs="Calibri"/>
                <w:sz w:val="16"/>
                <w:szCs w:val="16"/>
              </w:rPr>
              <w:t> </w:t>
            </w:r>
            <w:r>
              <w:rPr>
                <w:rFonts w:ascii="GHEA Grapalat" w:hAnsi="GHEA Grapalat"/>
                <w:sz w:val="16"/>
                <w:szCs w:val="16"/>
              </w:rPr>
              <w:t>и</w:t>
            </w:r>
            <w:r>
              <w:rPr>
                <w:rFonts w:ascii="Calibri" w:hAnsi="Calibri" w:cs="Calibri"/>
                <w:sz w:val="16"/>
                <w:szCs w:val="16"/>
              </w:rPr>
              <w:t> </w:t>
            </w:r>
            <w:r>
              <w:rPr>
                <w:rFonts w:ascii="GHEA Grapalat" w:hAnsi="GHEA Grapalat"/>
                <w:sz w:val="16"/>
                <w:szCs w:val="16"/>
              </w:rPr>
              <w:t>»</w:t>
            </w:r>
            <w:r>
              <w:rPr>
                <w:rFonts w:ascii="Calibri" w:hAnsi="Calibri" w:cs="Calibri"/>
                <w:sz w:val="16"/>
                <w:szCs w:val="16"/>
              </w:rPr>
              <w:t> </w:t>
            </w:r>
            <w:r>
              <w:rPr>
                <w:rFonts w:ascii="GHEA Grapalat" w:hAnsi="GHEA Grapalat"/>
                <w:sz w:val="16"/>
                <w:szCs w:val="16"/>
              </w:rPr>
              <w:t>продовольственной</w:t>
            </w:r>
            <w:r>
              <w:rPr>
                <w:rFonts w:ascii="Calibri" w:hAnsi="Calibri" w:cs="Calibri"/>
                <w:sz w:val="16"/>
                <w:szCs w:val="16"/>
              </w:rPr>
              <w:t> </w:t>
            </w:r>
            <w:r>
              <w:rPr>
                <w:rFonts w:ascii="GHEA Grapalat" w:hAnsi="GHEA Grapalat"/>
                <w:sz w:val="16"/>
                <w:szCs w:val="16"/>
              </w:rPr>
              <w:t>безопасности</w:t>
            </w:r>
            <w:r>
              <w:rPr>
                <w:rFonts w:ascii="Calibri" w:hAnsi="Calibri" w:cs="Calibri"/>
                <w:sz w:val="16"/>
                <w:szCs w:val="16"/>
              </w:rPr>
              <w:t> </w:t>
            </w:r>
            <w:r>
              <w:rPr>
                <w:rFonts w:ascii="GHEA Grapalat" w:hAnsi="GHEA Grapalat"/>
                <w:sz w:val="16"/>
                <w:szCs w:val="16"/>
              </w:rPr>
              <w:t>в</w:t>
            </w:r>
            <w:r>
              <w:rPr>
                <w:rFonts w:ascii="Calibri" w:hAnsi="Calibri" w:cs="Calibri"/>
                <w:sz w:val="16"/>
                <w:szCs w:val="16"/>
              </w:rPr>
              <w:t> </w:t>
            </w:r>
            <w:r>
              <w:rPr>
                <w:rFonts w:ascii="GHEA Grapalat" w:hAnsi="GHEA Grapalat"/>
                <w:sz w:val="16"/>
                <w:szCs w:val="16"/>
              </w:rPr>
              <w:t>"</w:t>
            </w:r>
            <w:r>
              <w:rPr>
                <w:rFonts w:ascii="Calibri" w:hAnsi="Calibri" w:cs="Calibri"/>
                <w:sz w:val="16"/>
                <w:szCs w:val="16"/>
              </w:rPr>
              <w:t> </w:t>
            </w:r>
            <w:r>
              <w:rPr>
                <w:rFonts w:ascii="GHEA Grapalat" w:hAnsi="GHEA Grapalat"/>
                <w:sz w:val="16"/>
                <w:szCs w:val="16"/>
              </w:rPr>
              <w:t>по</w:t>
            </w:r>
            <w:r>
              <w:rPr>
                <w:rFonts w:ascii="Calibri" w:hAnsi="Calibri" w:cs="Calibri"/>
                <w:sz w:val="16"/>
                <w:szCs w:val="16"/>
              </w:rPr>
              <w:t> </w:t>
            </w:r>
            <w:r>
              <w:rPr>
                <w:rFonts w:ascii="GHEA Grapalat" w:hAnsi="GHEA Grapalat"/>
                <w:sz w:val="16"/>
                <w:szCs w:val="16"/>
              </w:rPr>
              <w:t>закону</w:t>
            </w:r>
            <w:r>
              <w:rPr>
                <w:rFonts w:ascii="Calibri" w:hAnsi="Calibri" w:cs="Calibri"/>
                <w:sz w:val="16"/>
                <w:szCs w:val="16"/>
              </w:rPr>
              <w:t> </w:t>
            </w:r>
            <w:r>
              <w:rPr>
                <w:rFonts w:ascii="GHEA Grapalat" w:hAnsi="GHEA Grapalat"/>
                <w:sz w:val="16"/>
                <w:szCs w:val="16"/>
              </w:rPr>
              <w:t>9 -</w:t>
            </w:r>
            <w:r>
              <w:rPr>
                <w:rFonts w:ascii="Calibri" w:hAnsi="Calibri" w:cs="Calibri"/>
                <w:sz w:val="16"/>
                <w:szCs w:val="16"/>
              </w:rPr>
              <w:t> </w:t>
            </w:r>
            <w:r>
              <w:rPr>
                <w:rFonts w:ascii="GHEA Grapalat" w:hAnsi="GHEA Grapalat"/>
                <w:sz w:val="16"/>
                <w:szCs w:val="16"/>
              </w:rPr>
              <w:t>й</w:t>
            </w:r>
            <w:r>
              <w:rPr>
                <w:rFonts w:ascii="Calibri" w:hAnsi="Calibri" w:cs="Calibri"/>
                <w:sz w:val="16"/>
                <w:szCs w:val="16"/>
              </w:rPr>
              <w:t> </w:t>
            </w:r>
            <w:r>
              <w:rPr>
                <w:rFonts w:ascii="GHEA Grapalat" w:hAnsi="GHEA Grapalat"/>
                <w:sz w:val="16"/>
                <w:szCs w:val="16"/>
              </w:rPr>
              <w:t>статьи.</w:t>
            </w:r>
            <w:r>
              <w:rPr>
                <w:rFonts w:ascii="Calibri" w:hAnsi="Calibri" w:cs="Calibri"/>
                <w:sz w:val="16"/>
                <w:szCs w:val="16"/>
              </w:rPr>
              <w:t> </w:t>
            </w:r>
            <w:r>
              <w:rPr>
                <w:rFonts w:ascii="GHEA Grapalat" w:hAnsi="GHEA Grapalat"/>
                <w:sz w:val="16"/>
                <w:szCs w:val="16"/>
              </w:rPr>
              <w:t>Маркировка</w:t>
            </w:r>
            <w:r>
              <w:rPr>
                <w:rFonts w:ascii="Calibri" w:hAnsi="Calibri" w:cs="Calibri"/>
                <w:sz w:val="16"/>
                <w:szCs w:val="16"/>
              </w:rPr>
              <w:t> </w:t>
            </w:r>
            <w:r>
              <w:rPr>
                <w:rFonts w:ascii="GHEA Grapalat" w:hAnsi="GHEA Grapalat"/>
                <w:sz w:val="16"/>
                <w:szCs w:val="16"/>
              </w:rPr>
              <w:t>разборчива</w:t>
            </w:r>
            <w:r>
              <w:rPr>
                <w:rFonts w:ascii="Calibri" w:hAnsi="Calibri" w:cs="Calibri"/>
                <w:sz w:val="16"/>
                <w:szCs w:val="16"/>
              </w:rPr>
              <w:t> </w:t>
            </w:r>
            <w:r>
              <w:rPr>
                <w:rFonts w:ascii="GHEA Grapalat" w:hAnsi="GHEA Grapalat"/>
                <w:sz w:val="16"/>
                <w:szCs w:val="16"/>
              </w:rPr>
              <w:t>.</w:t>
            </w:r>
          </w:p>
          <w:p w:rsidR="00C2648D" w:rsidRDefault="00C2648D">
            <w:pPr>
              <w:pStyle w:val="af4"/>
              <w:spacing w:before="0" w:beforeAutospacing="0" w:after="0" w:afterAutospacing="0"/>
              <w:jc w:val="center"/>
            </w:pPr>
            <w:r>
              <w:rPr>
                <w:rFonts w:ascii="GHEA Grapalat" w:hAnsi="GHEA Grapalat"/>
                <w:sz w:val="16"/>
                <w:szCs w:val="16"/>
              </w:rPr>
              <w:t>Полка</w:t>
            </w:r>
            <w:r>
              <w:rPr>
                <w:rFonts w:ascii="Calibri" w:hAnsi="Calibri" w:cs="Calibri"/>
                <w:sz w:val="16"/>
                <w:szCs w:val="16"/>
              </w:rPr>
              <w:t> </w:t>
            </w:r>
            <w:r>
              <w:rPr>
                <w:rFonts w:ascii="GHEA Grapalat" w:hAnsi="GHEA Grapalat"/>
                <w:sz w:val="16"/>
                <w:szCs w:val="16"/>
              </w:rPr>
              <w:t>остаточный</w:t>
            </w:r>
            <w:r>
              <w:rPr>
                <w:rFonts w:ascii="Calibri" w:hAnsi="Calibri" w:cs="Calibri"/>
                <w:sz w:val="16"/>
                <w:szCs w:val="16"/>
              </w:rPr>
              <w:t> </w:t>
            </w:r>
            <w:r>
              <w:rPr>
                <w:rFonts w:ascii="GHEA Grapalat" w:hAnsi="GHEA Grapalat"/>
                <w:sz w:val="16"/>
                <w:szCs w:val="16"/>
              </w:rPr>
              <w:t>срок</w:t>
            </w:r>
            <w:r>
              <w:rPr>
                <w:rFonts w:ascii="Calibri" w:hAnsi="Calibri" w:cs="Calibri"/>
                <w:sz w:val="16"/>
                <w:szCs w:val="16"/>
              </w:rPr>
              <w:t> </w:t>
            </w:r>
            <w:r>
              <w:rPr>
                <w:rFonts w:ascii="GHEA Grapalat" w:hAnsi="GHEA Grapalat"/>
                <w:sz w:val="16"/>
                <w:szCs w:val="16"/>
              </w:rPr>
              <w:t>не</w:t>
            </w:r>
            <w:r>
              <w:rPr>
                <w:rFonts w:ascii="Calibri" w:hAnsi="Calibri" w:cs="Calibri"/>
                <w:sz w:val="16"/>
                <w:szCs w:val="16"/>
              </w:rPr>
              <w:t> </w:t>
            </w:r>
            <w:r>
              <w:rPr>
                <w:rFonts w:ascii="GHEA Grapalat" w:hAnsi="GHEA Grapalat"/>
                <w:sz w:val="16"/>
                <w:szCs w:val="16"/>
              </w:rPr>
              <w:t>менее</w:t>
            </w:r>
            <w:r>
              <w:rPr>
                <w:rFonts w:ascii="Calibri" w:hAnsi="Calibri" w:cs="Calibri"/>
                <w:sz w:val="16"/>
                <w:szCs w:val="16"/>
              </w:rPr>
              <w:t> </w:t>
            </w:r>
            <w:r>
              <w:rPr>
                <w:rFonts w:ascii="GHEA Grapalat" w:hAnsi="GHEA Grapalat"/>
                <w:sz w:val="16"/>
                <w:szCs w:val="16"/>
              </w:rPr>
              <w:t>чем на</w:t>
            </w:r>
            <w:r>
              <w:rPr>
                <w:rFonts w:ascii="Calibri" w:hAnsi="Calibri" w:cs="Calibri"/>
                <w:sz w:val="16"/>
                <w:szCs w:val="16"/>
              </w:rPr>
              <w:t> </w:t>
            </w:r>
            <w:r>
              <w:rPr>
                <w:rFonts w:ascii="GHEA Grapalat" w:hAnsi="GHEA Grapalat"/>
                <w:sz w:val="16"/>
                <w:szCs w:val="16"/>
              </w:rPr>
              <w:t>90%.</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часть</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4015</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4015</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20"/>
                <w:szCs w:val="20"/>
              </w:rPr>
              <w:lastRenderedPageBreak/>
              <w:t>18</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15112160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Тушка цыпленка, замороженная на месте, целая</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Бройлерного типа, без кишок, чистый, бескровный, без запахов, упакован в полиэтиленовую пленку.</w:t>
            </w:r>
            <w:r>
              <w:rPr>
                <w:rFonts w:ascii="Calibri" w:hAnsi="Calibri" w:cs="Calibri"/>
                <w:sz w:val="16"/>
                <w:szCs w:val="16"/>
              </w:rPr>
              <w:t> </w:t>
            </w:r>
            <w:r>
              <w:rPr>
                <w:rFonts w:ascii="GHEA Grapalat" w:hAnsi="GHEA Grapalat"/>
                <w:sz w:val="16"/>
                <w:szCs w:val="16"/>
              </w:rPr>
              <w:t>Безопасность и маркировка согласно</w:t>
            </w:r>
            <w:r>
              <w:rPr>
                <w:rFonts w:ascii="Calibri" w:hAnsi="Calibri" w:cs="Calibri"/>
                <w:sz w:val="16"/>
                <w:szCs w:val="16"/>
              </w:rPr>
              <w:t> </w:t>
            </w:r>
            <w:r>
              <w:rPr>
                <w:rFonts w:ascii="GHEA Grapalat" w:hAnsi="GHEA Grapalat"/>
                <w:sz w:val="16"/>
                <w:szCs w:val="16"/>
              </w:rPr>
              <w:t>Правительству</w:t>
            </w:r>
            <w:r>
              <w:rPr>
                <w:rFonts w:ascii="Calibri" w:hAnsi="Calibri" w:cs="Calibri"/>
                <w:sz w:val="16"/>
                <w:szCs w:val="16"/>
              </w:rPr>
              <w:t> </w:t>
            </w:r>
            <w:r>
              <w:rPr>
                <w:rFonts w:ascii="GHEA Grapalat" w:hAnsi="GHEA Grapalat"/>
                <w:sz w:val="16"/>
                <w:szCs w:val="16"/>
              </w:rPr>
              <w:t>РА</w:t>
            </w:r>
            <w:r>
              <w:rPr>
                <w:rFonts w:ascii="Calibri" w:hAnsi="Calibri" w:cs="Calibri"/>
                <w:sz w:val="16"/>
                <w:szCs w:val="16"/>
              </w:rPr>
              <w:t> </w:t>
            </w:r>
            <w:r>
              <w:rPr>
                <w:rFonts w:ascii="GHEA Grapalat" w:hAnsi="GHEA Grapalat"/>
                <w:sz w:val="16"/>
                <w:szCs w:val="16"/>
              </w:rPr>
              <w:t>2006</w:t>
            </w:r>
            <w:r>
              <w:rPr>
                <w:rFonts w:ascii="Calibri" w:hAnsi="Calibri" w:cs="Calibri"/>
                <w:sz w:val="16"/>
                <w:szCs w:val="16"/>
              </w:rPr>
              <w:t> </w:t>
            </w:r>
            <w:r>
              <w:rPr>
                <w:rFonts w:ascii="GHEA Grapalat" w:hAnsi="GHEA Grapalat"/>
                <w:sz w:val="16"/>
                <w:szCs w:val="16"/>
              </w:rPr>
              <w:t>Статья 8 Закона РА «О мясе и мясном техническом регулировании» и «Безопасность пищевых продуктов», принятая Указом № 1560-N от 19 октября.</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462</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462</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w:t>
            </w:r>
            <w:r>
              <w:rPr>
                <w:rFonts w:ascii="Calibri" w:hAnsi="Calibri" w:cs="Calibri"/>
                <w:sz w:val="12"/>
                <w:szCs w:val="12"/>
              </w:rPr>
              <w:t> </w:t>
            </w:r>
            <w:r>
              <w:rPr>
                <w:rFonts w:ascii="GHEA Grapalat" w:hAnsi="GHEA Grapalat"/>
                <w:sz w:val="12"/>
                <w:szCs w:val="12"/>
              </w:rPr>
              <w:t>20 календарных дней (если поставщик не согласен доставить раньше) /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t>19</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15872400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Соль , корм, малый</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Шрот высокого качества, йодированный АСТ 239-2005 Срок годности не менее 10 месяцев с даты изготовления.</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sz w:val="22"/>
                <w:szCs w:val="22"/>
              </w:rPr>
              <w:t>1 </w:t>
            </w:r>
            <w:r>
              <w:rPr>
                <w:rFonts w:ascii="Sylfaen" w:hAnsi="Sylfaen"/>
                <w:sz w:val="22"/>
                <w:szCs w:val="22"/>
              </w:rPr>
              <w:t>6 5:</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sz w:val="22"/>
                <w:szCs w:val="22"/>
              </w:rPr>
              <w:t>1 </w:t>
            </w:r>
            <w:r>
              <w:rPr>
                <w:rFonts w:ascii="Sylfaen" w:hAnsi="Sylfaen"/>
                <w:sz w:val="22"/>
                <w:szCs w:val="22"/>
              </w:rPr>
              <w:t>6 5:</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 xml:space="preserve">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w:t>
            </w:r>
            <w:r>
              <w:rPr>
                <w:rFonts w:ascii="GHEA Grapalat" w:hAnsi="GHEA Grapalat"/>
                <w:sz w:val="12"/>
                <w:szCs w:val="12"/>
              </w:rPr>
              <w:lastRenderedPageBreak/>
              <w:t>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20</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15863200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   Черный чай</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Байкатей черный, без листьев, с крупными листьями, зернистыми и мелкими.</w:t>
            </w:r>
            <w:r>
              <w:rPr>
                <w:rFonts w:ascii="Calibri" w:hAnsi="Calibri" w:cs="Calibri"/>
                <w:sz w:val="16"/>
                <w:szCs w:val="16"/>
              </w:rPr>
              <w:t> </w:t>
            </w:r>
            <w:r>
              <w:rPr>
                <w:rFonts w:ascii="GHEA Grapalat" w:hAnsi="GHEA Grapalat"/>
                <w:sz w:val="16"/>
                <w:szCs w:val="16"/>
              </w:rPr>
              <w:t>Одноразовые чайные пакетики доступны в упаковках по 2, 2,5 и 3 г.</w:t>
            </w:r>
            <w:r>
              <w:rPr>
                <w:rFonts w:ascii="Calibri" w:hAnsi="Calibri" w:cs="Calibri"/>
                <w:sz w:val="16"/>
                <w:szCs w:val="16"/>
              </w:rPr>
              <w:t> </w:t>
            </w:r>
            <w:r>
              <w:rPr>
                <w:rFonts w:ascii="GHEA Grapalat" w:hAnsi="GHEA Grapalat"/>
                <w:sz w:val="16"/>
                <w:szCs w:val="16"/>
              </w:rPr>
              <w:t>«Букет», высокого качества</w:t>
            </w:r>
            <w:r>
              <w:rPr>
                <w:rFonts w:ascii="Calibri" w:hAnsi="Calibri" w:cs="Calibri"/>
                <w:sz w:val="16"/>
                <w:szCs w:val="16"/>
              </w:rPr>
              <w:t> </w:t>
            </w:r>
            <w:r>
              <w:rPr>
                <w:rFonts w:ascii="GHEA Grapalat" w:hAnsi="GHEA Grapalat"/>
                <w:sz w:val="16"/>
                <w:szCs w:val="16"/>
              </w:rPr>
              <w:t>и I типа, ГОСТ 1937-90 или ГОСТ 1938-90.</w:t>
            </w:r>
            <w:r>
              <w:rPr>
                <w:rFonts w:ascii="Calibri" w:hAnsi="Calibri" w:cs="Calibri"/>
                <w:sz w:val="16"/>
                <w:szCs w:val="16"/>
              </w:rPr>
              <w:t> </w:t>
            </w:r>
            <w:r>
              <w:rPr>
                <w:rFonts w:ascii="GHEA Grapalat" w:hAnsi="GHEA Grapalat"/>
                <w:sz w:val="16"/>
                <w:szCs w:val="16"/>
              </w:rPr>
              <w:t>Безопасность в соответствии с 2-III-4.9-01-2010 гигиеническими нормами и маркировкой - Статья 8 Закона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коробка</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55</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55</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w:t>
            </w:r>
            <w:r>
              <w:rPr>
                <w:rFonts w:ascii="Calibri" w:hAnsi="Calibri" w:cs="Calibri"/>
                <w:sz w:val="12"/>
                <w:szCs w:val="12"/>
              </w:rPr>
              <w:t> </w:t>
            </w:r>
            <w:r>
              <w:rPr>
                <w:rFonts w:ascii="GHEA Grapalat" w:hAnsi="GHEA Grapalat"/>
                <w:sz w:val="12"/>
                <w:szCs w:val="12"/>
              </w:rPr>
              <w:t>дней (если поставщик не согласен доставить раньше) /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t>21</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15333100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Т vomat пасты</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Высокие</w:t>
            </w:r>
            <w:r>
              <w:rPr>
                <w:rFonts w:ascii="Calibri" w:hAnsi="Calibri" w:cs="Calibri"/>
                <w:sz w:val="16"/>
                <w:szCs w:val="16"/>
              </w:rPr>
              <w:t> </w:t>
            </w:r>
            <w:r>
              <w:rPr>
                <w:rFonts w:ascii="GHEA Grapalat" w:hAnsi="GHEA Grapalat"/>
                <w:sz w:val="16"/>
                <w:szCs w:val="16"/>
              </w:rPr>
              <w:t>или</w:t>
            </w:r>
            <w:r>
              <w:rPr>
                <w:rFonts w:ascii="Calibri" w:hAnsi="Calibri" w:cs="Calibri"/>
                <w:sz w:val="16"/>
                <w:szCs w:val="16"/>
              </w:rPr>
              <w:t> </w:t>
            </w:r>
            <w:r>
              <w:rPr>
                <w:rFonts w:ascii="GHEA Grapalat" w:hAnsi="GHEA Grapalat"/>
                <w:sz w:val="16"/>
                <w:szCs w:val="16"/>
              </w:rPr>
              <w:t>первые</w:t>
            </w:r>
            <w:r>
              <w:rPr>
                <w:rFonts w:ascii="Calibri" w:hAnsi="Calibri" w:cs="Calibri"/>
                <w:sz w:val="16"/>
                <w:szCs w:val="16"/>
              </w:rPr>
              <w:t> </w:t>
            </w:r>
            <w:r>
              <w:rPr>
                <w:rFonts w:ascii="GHEA Grapalat" w:hAnsi="GHEA Grapalat"/>
                <w:sz w:val="16"/>
                <w:szCs w:val="16"/>
              </w:rPr>
              <w:t>классы</w:t>
            </w:r>
            <w:r>
              <w:rPr>
                <w:rFonts w:ascii="Calibri" w:hAnsi="Calibri" w:cs="Calibri"/>
                <w:sz w:val="16"/>
                <w:szCs w:val="16"/>
              </w:rPr>
              <w:t> </w:t>
            </w:r>
            <w:r>
              <w:rPr>
                <w:rFonts w:ascii="Arial Armenian" w:hAnsi="Arial Armenian"/>
                <w:sz w:val="16"/>
                <w:szCs w:val="16"/>
              </w:rPr>
              <w:t>, </w:t>
            </w:r>
            <w:r>
              <w:rPr>
                <w:rFonts w:ascii="GHEA Grapalat" w:hAnsi="GHEA Grapalat"/>
                <w:sz w:val="16"/>
                <w:szCs w:val="16"/>
              </w:rPr>
              <w:t>стеклянные</w:t>
            </w:r>
            <w:r>
              <w:rPr>
                <w:rFonts w:ascii="Calibri" w:hAnsi="Calibri" w:cs="Calibri"/>
                <w:sz w:val="16"/>
                <w:szCs w:val="16"/>
              </w:rPr>
              <w:t> </w:t>
            </w:r>
            <w:r>
              <w:rPr>
                <w:rFonts w:ascii="GHEA Grapalat" w:hAnsi="GHEA Grapalat"/>
                <w:sz w:val="16"/>
                <w:szCs w:val="16"/>
              </w:rPr>
              <w:t>или</w:t>
            </w:r>
            <w:r>
              <w:rPr>
                <w:rFonts w:ascii="Calibri" w:hAnsi="Calibri" w:cs="Calibri"/>
                <w:sz w:val="16"/>
                <w:szCs w:val="16"/>
              </w:rPr>
              <w:t> </w:t>
            </w:r>
            <w:r>
              <w:rPr>
                <w:rFonts w:ascii="GHEA Grapalat" w:hAnsi="GHEA Grapalat"/>
                <w:sz w:val="16"/>
                <w:szCs w:val="16"/>
              </w:rPr>
              <w:t>металлические</w:t>
            </w:r>
            <w:r>
              <w:rPr>
                <w:rFonts w:ascii="Calibri" w:hAnsi="Calibri" w:cs="Calibri"/>
                <w:sz w:val="16"/>
                <w:szCs w:val="16"/>
              </w:rPr>
              <w:t> </w:t>
            </w:r>
            <w:r>
              <w:rPr>
                <w:rFonts w:ascii="GHEA Grapalat" w:hAnsi="GHEA Grapalat"/>
                <w:sz w:val="16"/>
                <w:szCs w:val="16"/>
              </w:rPr>
              <w:t>контейнеры</w:t>
            </w:r>
            <w:r>
              <w:rPr>
                <w:rFonts w:ascii="Calibri" w:hAnsi="Calibri" w:cs="Calibri"/>
                <w:sz w:val="16"/>
                <w:szCs w:val="16"/>
              </w:rPr>
              <w:t> </w:t>
            </w:r>
            <w:r>
              <w:rPr>
                <w:rFonts w:ascii="Arial Armenian" w:hAnsi="Arial Armenian"/>
                <w:sz w:val="16"/>
                <w:szCs w:val="16"/>
              </w:rPr>
              <w:t>, </w:t>
            </w:r>
            <w:r>
              <w:rPr>
                <w:rFonts w:ascii="GHEA Grapalat" w:hAnsi="GHEA Grapalat"/>
                <w:sz w:val="16"/>
                <w:szCs w:val="16"/>
              </w:rPr>
              <w:t>упаковка</w:t>
            </w:r>
            <w:r>
              <w:rPr>
                <w:rFonts w:ascii="Calibri" w:hAnsi="Calibri" w:cs="Calibri"/>
                <w:sz w:val="16"/>
                <w:szCs w:val="16"/>
              </w:rPr>
              <w:t> </w:t>
            </w:r>
            <w:r>
              <w:rPr>
                <w:rFonts w:ascii="Arial Armenian" w:hAnsi="Arial Armenian"/>
                <w:sz w:val="16"/>
                <w:szCs w:val="16"/>
              </w:rPr>
              <w:t>, </w:t>
            </w:r>
            <w:r>
              <w:rPr>
                <w:rFonts w:ascii="GHEA Grapalat" w:hAnsi="GHEA Grapalat"/>
                <w:sz w:val="16"/>
                <w:szCs w:val="16"/>
              </w:rPr>
              <w:t>до</w:t>
            </w:r>
            <w:r>
              <w:rPr>
                <w:rFonts w:ascii="Calibri" w:hAnsi="Calibri" w:cs="Calibri"/>
                <w:sz w:val="16"/>
                <w:szCs w:val="16"/>
              </w:rPr>
              <w:t> </w:t>
            </w:r>
            <w:r>
              <w:rPr>
                <w:rFonts w:ascii="Arial Armenian" w:hAnsi="Arial Armenian"/>
                <w:sz w:val="16"/>
                <w:szCs w:val="16"/>
              </w:rPr>
              <w:t>10 </w:t>
            </w:r>
            <w:r>
              <w:rPr>
                <w:rFonts w:ascii="GHEA Grapalat" w:hAnsi="GHEA Grapalat"/>
                <w:sz w:val="16"/>
                <w:szCs w:val="16"/>
              </w:rPr>
              <w:t>дх</w:t>
            </w:r>
            <w:r>
              <w:rPr>
                <w:rFonts w:ascii="Calibri" w:hAnsi="Calibri" w:cs="Calibri"/>
                <w:sz w:val="16"/>
                <w:szCs w:val="16"/>
              </w:rPr>
              <w:t> </w:t>
            </w:r>
            <w:r>
              <w:rPr>
                <w:rFonts w:ascii="Arial Armenian" w:hAnsi="Arial Armenian"/>
                <w:sz w:val="16"/>
                <w:szCs w:val="16"/>
              </w:rPr>
              <w:t>3 </w:t>
            </w:r>
            <w:r>
              <w:rPr>
                <w:rFonts w:ascii="GHEA Grapalat" w:hAnsi="GHEA Grapalat"/>
                <w:sz w:val="16"/>
                <w:szCs w:val="16"/>
              </w:rPr>
              <w:t>мощности</w:t>
            </w:r>
            <w:r>
              <w:rPr>
                <w:rFonts w:ascii="Calibri" w:hAnsi="Calibri" w:cs="Calibri"/>
                <w:sz w:val="16"/>
                <w:szCs w:val="16"/>
              </w:rPr>
              <w:t> </w:t>
            </w:r>
            <w:r>
              <w:rPr>
                <w:rFonts w:ascii="Arial Armenian" w:hAnsi="Arial Armenian"/>
                <w:sz w:val="16"/>
                <w:szCs w:val="16"/>
              </w:rPr>
              <w:t>, </w:t>
            </w:r>
            <w:r>
              <w:rPr>
                <w:rFonts w:ascii="GHEA Grapalat" w:hAnsi="GHEA Grapalat"/>
                <w:sz w:val="16"/>
                <w:szCs w:val="16"/>
              </w:rPr>
              <w:t>ГОСТ</w:t>
            </w:r>
            <w:r>
              <w:rPr>
                <w:rFonts w:ascii="Calibri" w:hAnsi="Calibri" w:cs="Calibri"/>
                <w:sz w:val="16"/>
                <w:szCs w:val="16"/>
              </w:rPr>
              <w:t> </w:t>
            </w:r>
            <w:r>
              <w:rPr>
                <w:rFonts w:ascii="Arial Armenian" w:hAnsi="Arial Armenian"/>
                <w:sz w:val="16"/>
                <w:szCs w:val="16"/>
              </w:rPr>
              <w:t>3343-89. </w:t>
            </w:r>
            <w:r>
              <w:rPr>
                <w:rFonts w:ascii="GHEA Grapalat" w:hAnsi="GHEA Grapalat"/>
                <w:sz w:val="16"/>
                <w:szCs w:val="16"/>
              </w:rPr>
              <w:t>Безопасность</w:t>
            </w:r>
            <w:r>
              <w:rPr>
                <w:rFonts w:ascii="Calibri" w:hAnsi="Calibri" w:cs="Calibri"/>
                <w:sz w:val="16"/>
                <w:szCs w:val="16"/>
              </w:rPr>
              <w:t> </w:t>
            </w:r>
            <w:r>
              <w:rPr>
                <w:rFonts w:ascii="Arial Armenian" w:hAnsi="Arial Armenian"/>
                <w:sz w:val="16"/>
                <w:szCs w:val="16"/>
              </w:rPr>
              <w:t>`N 2-III-4.9-01-2010 </w:t>
            </w:r>
            <w:r>
              <w:rPr>
                <w:rFonts w:ascii="GHEA Grapalat" w:hAnsi="GHEA Grapalat"/>
                <w:sz w:val="16"/>
                <w:szCs w:val="16"/>
              </w:rPr>
              <w:t>гигиенических</w:t>
            </w:r>
            <w:r>
              <w:rPr>
                <w:rFonts w:ascii="Calibri" w:hAnsi="Calibri" w:cs="Calibri"/>
                <w:sz w:val="16"/>
                <w:szCs w:val="16"/>
              </w:rPr>
              <w:t> </w:t>
            </w:r>
            <w:r>
              <w:rPr>
                <w:rFonts w:ascii="GHEA Grapalat" w:hAnsi="GHEA Grapalat"/>
                <w:sz w:val="16"/>
                <w:szCs w:val="16"/>
              </w:rPr>
              <w:t>стандартов</w:t>
            </w:r>
            <w:r>
              <w:rPr>
                <w:rFonts w:ascii="Calibri" w:hAnsi="Calibri" w:cs="Calibri"/>
                <w:sz w:val="16"/>
                <w:szCs w:val="16"/>
              </w:rPr>
              <w:t> </w:t>
            </w:r>
            <w:r>
              <w:rPr>
                <w:rFonts w:ascii="GHEA Grapalat" w:hAnsi="GHEA Grapalat"/>
                <w:sz w:val="16"/>
                <w:szCs w:val="16"/>
              </w:rPr>
              <w:t>и</w:t>
            </w:r>
            <w:r>
              <w:rPr>
                <w:rFonts w:ascii="Calibri" w:hAnsi="Calibri" w:cs="Calibri"/>
                <w:sz w:val="16"/>
                <w:szCs w:val="16"/>
              </w:rPr>
              <w:t> </w:t>
            </w:r>
            <w:r>
              <w:rPr>
                <w:rFonts w:ascii="Arial Armenian" w:hAnsi="Arial Armenian"/>
                <w:sz w:val="16"/>
                <w:szCs w:val="16"/>
              </w:rPr>
              <w:t>« </w:t>
            </w:r>
            <w:r>
              <w:rPr>
                <w:rFonts w:ascii="GHEA Grapalat" w:hAnsi="GHEA Grapalat"/>
                <w:sz w:val="16"/>
                <w:szCs w:val="16"/>
              </w:rPr>
              <w:t>пищевая</w:t>
            </w:r>
            <w:r>
              <w:rPr>
                <w:rFonts w:ascii="Calibri" w:hAnsi="Calibri" w:cs="Calibri"/>
                <w:sz w:val="16"/>
                <w:szCs w:val="16"/>
              </w:rPr>
              <w:t> </w:t>
            </w:r>
            <w:r>
              <w:rPr>
                <w:rFonts w:ascii="GHEA Grapalat" w:hAnsi="GHEA Grapalat"/>
                <w:sz w:val="16"/>
                <w:szCs w:val="16"/>
              </w:rPr>
              <w:t>безопасность</w:t>
            </w:r>
            <w:r>
              <w:rPr>
                <w:rFonts w:ascii="Calibri" w:hAnsi="Calibri" w:cs="Calibri"/>
                <w:sz w:val="16"/>
                <w:szCs w:val="16"/>
              </w:rPr>
              <w:t> </w:t>
            </w:r>
            <w:r>
              <w:rPr>
                <w:rFonts w:ascii="GHEA Grapalat" w:hAnsi="GHEA Grapalat"/>
                <w:sz w:val="16"/>
                <w:szCs w:val="16"/>
              </w:rPr>
              <w:t>в</w:t>
            </w:r>
            <w:r>
              <w:rPr>
                <w:rFonts w:ascii="Calibri" w:hAnsi="Calibri" w:cs="Calibri"/>
                <w:sz w:val="16"/>
                <w:szCs w:val="16"/>
              </w:rPr>
              <w:t> </w:t>
            </w:r>
            <w:r>
              <w:rPr>
                <w:rFonts w:ascii="Arial Armenian" w:hAnsi="Arial Armenian"/>
                <w:sz w:val="16"/>
                <w:szCs w:val="16"/>
              </w:rPr>
              <w:t>» </w:t>
            </w:r>
            <w:r>
              <w:rPr>
                <w:rFonts w:ascii="GHEA Grapalat" w:hAnsi="GHEA Grapalat"/>
                <w:sz w:val="16"/>
                <w:szCs w:val="16"/>
              </w:rPr>
              <w:t>The</w:t>
            </w:r>
            <w:r>
              <w:rPr>
                <w:rFonts w:ascii="Calibri" w:hAnsi="Calibri" w:cs="Calibri"/>
                <w:sz w:val="16"/>
                <w:szCs w:val="16"/>
              </w:rPr>
              <w:t> </w:t>
            </w:r>
            <w:r>
              <w:rPr>
                <w:rFonts w:ascii="GHEA Grapalat" w:hAnsi="GHEA Grapalat"/>
                <w:sz w:val="16"/>
                <w:szCs w:val="16"/>
              </w:rPr>
              <w:t>Законе</w:t>
            </w:r>
            <w:r>
              <w:rPr>
                <w:rFonts w:ascii="Calibri" w:hAnsi="Calibri" w:cs="Calibri"/>
                <w:sz w:val="16"/>
                <w:szCs w:val="16"/>
              </w:rPr>
              <w:t> </w:t>
            </w:r>
            <w:r>
              <w:rPr>
                <w:rFonts w:ascii="Arial Armenian" w:hAnsi="Arial Armenian"/>
                <w:sz w:val="16"/>
                <w:szCs w:val="16"/>
              </w:rPr>
              <w:t>8 - </w:t>
            </w:r>
            <w:r>
              <w:rPr>
                <w:rFonts w:ascii="GHEA Grapalat" w:hAnsi="GHEA Grapalat"/>
                <w:sz w:val="16"/>
                <w:szCs w:val="16"/>
              </w:rPr>
              <w:t>й</w:t>
            </w:r>
            <w:r>
              <w:rPr>
                <w:rFonts w:ascii="Calibri" w:hAnsi="Calibri" w:cs="Calibri"/>
                <w:sz w:val="16"/>
                <w:szCs w:val="16"/>
              </w:rPr>
              <w:t> </w:t>
            </w:r>
            <w:r>
              <w:rPr>
                <w:rFonts w:ascii="GHEA Grapalat" w:hAnsi="GHEA Grapalat"/>
                <w:sz w:val="16"/>
                <w:szCs w:val="16"/>
              </w:rPr>
              <w:t>статью</w:t>
            </w:r>
            <w:r>
              <w:rPr>
                <w:rFonts w:ascii="Calibri" w:hAnsi="Calibri" w:cs="Calibri"/>
                <w:sz w:val="16"/>
                <w:szCs w:val="16"/>
              </w:rPr>
              <w:t> </w:t>
            </w:r>
            <w:r>
              <w:rPr>
                <w:rFonts w:ascii="Arial Armenian" w:hAnsi="Arial Armenian"/>
                <w:sz w:val="16"/>
                <w:szCs w:val="16"/>
              </w:rPr>
              <w:t>.</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7 7:</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7 7:</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 xml:space="preserve">С даты вступления в силу Договора до 25.12.2020 ... Срок поставки первого этапа устанавливается не </w:t>
            </w:r>
            <w:r>
              <w:rPr>
                <w:rFonts w:ascii="GHEA Grapalat" w:hAnsi="GHEA Grapalat"/>
                <w:sz w:val="12"/>
                <w:szCs w:val="12"/>
              </w:rPr>
              <w:lastRenderedPageBreak/>
              <w:t>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22</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15871256</w:t>
            </w:r>
          </w:p>
          <w:p w:rsidR="00C2648D" w:rsidRDefault="00C2648D">
            <w:pPr>
              <w:pStyle w:val="af4"/>
              <w:spacing w:before="0" w:beforeAutospacing="0" w:after="0" w:afterAutospacing="0"/>
              <w:jc w:val="center"/>
            </w:pPr>
            <w:r>
              <w:rPr>
                <w:rFonts w:ascii="Calibri" w:hAnsi="Calibri" w:cs="Calibri"/>
                <w:sz w:val="22"/>
                <w:szCs w:val="22"/>
              </w:rPr>
              <w:t> </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Ghatsats перец красный</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Перец молотый не острый, влажность не более 12%, эфирные масла не менее 0,8%, зольность: 5-6%, безопасность: Сан Па. 2.3.2.560-96, ГОСТ 29053-91</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коробка</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165</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165</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Контракта до 25.12.2020 ... Срок доставки на первом этапе составляет не менее 20 календарных дней (если только участник</w:t>
            </w:r>
            <w:r>
              <w:rPr>
                <w:rFonts w:ascii="Calibri" w:hAnsi="Calibri" w:cs="Calibri"/>
                <w:sz w:val="12"/>
                <w:szCs w:val="12"/>
              </w:rPr>
              <w:t> </w:t>
            </w:r>
            <w:r>
              <w:rPr>
                <w:rFonts w:ascii="GHEA Grapalat" w:hAnsi="GHEA Grapalat"/>
                <w:sz w:val="12"/>
                <w:szCs w:val="12"/>
              </w:rPr>
              <w:t>торгов не согласится доставить ранее / для других этапов доставки каждый раз в течение 2 рабочих дней после получения заказа от Клиента).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23</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15842310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 анди</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С карамельным молоком, мазью, фруктами, желе, желе, глазурью, грилем, пралиновыми добавками.</w:t>
            </w:r>
            <w:r>
              <w:rPr>
                <w:rFonts w:ascii="Calibri" w:hAnsi="Calibri" w:cs="Calibri"/>
                <w:sz w:val="16"/>
                <w:szCs w:val="16"/>
              </w:rPr>
              <w:t> </w:t>
            </w:r>
            <w:r>
              <w:rPr>
                <w:rFonts w:ascii="GHEA Grapalat" w:hAnsi="GHEA Grapalat"/>
                <w:sz w:val="16"/>
                <w:szCs w:val="16"/>
              </w:rPr>
              <w:t>В зависимости от типа конфет, не более 4-25%, ГОСТ 4570-93 или эквивалент, упаковка в фольгу и бумагу, без упаковки оптом, утяжеленные коробки, смешанный ассортимент, ГОСТ 4570-93 или N 2-III-4.9-01-2010 Гигиенические нормы и маркировка - статья 8 Закона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110</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110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t>24</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15551600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йогурт</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Мацун по АСТ 120-2005.</w:t>
            </w:r>
            <w:r>
              <w:rPr>
                <w:rFonts w:ascii="Calibri" w:hAnsi="Calibri" w:cs="Calibri"/>
                <w:sz w:val="16"/>
                <w:szCs w:val="16"/>
              </w:rPr>
              <w:t> </w:t>
            </w:r>
            <w:r>
              <w:rPr>
                <w:rFonts w:ascii="GHEA Grapalat" w:hAnsi="GHEA Grapalat"/>
                <w:sz w:val="16"/>
                <w:szCs w:val="16"/>
              </w:rPr>
              <w:t>Изготовлен из цельного коровьего молока, с однородным уровнем без расщепления сыворотки и образования газов, цвет молочный или слегка сливочный, равномерно распределенный,</w:t>
            </w:r>
            <w:r>
              <w:rPr>
                <w:rFonts w:ascii="Calibri" w:hAnsi="Calibri" w:cs="Calibri"/>
                <w:sz w:val="16"/>
                <w:szCs w:val="16"/>
              </w:rPr>
              <w:t> </w:t>
            </w:r>
            <w:r>
              <w:rPr>
                <w:rFonts w:ascii="GHEA Grapalat" w:hAnsi="GHEA Grapalat"/>
                <w:sz w:val="16"/>
                <w:szCs w:val="16"/>
              </w:rPr>
              <w:t>3,2% массы лактата, кислотность (</w:t>
            </w:r>
            <w:r>
              <w:rPr>
                <w:rFonts w:ascii="Calibri" w:hAnsi="Calibri" w:cs="Calibri"/>
                <w:sz w:val="16"/>
                <w:szCs w:val="16"/>
              </w:rPr>
              <w:t> </w:t>
            </w:r>
            <w:r>
              <w:rPr>
                <w:rFonts w:ascii="GHEA Grapalat" w:hAnsi="GHEA Grapalat"/>
                <w:sz w:val="16"/>
                <w:szCs w:val="16"/>
              </w:rPr>
              <w:t>90-140) oT</w:t>
            </w:r>
            <w:r>
              <w:rPr>
                <w:rFonts w:ascii="Calibri" w:hAnsi="Calibri" w:cs="Calibri"/>
                <w:sz w:val="16"/>
                <w:szCs w:val="16"/>
              </w:rPr>
              <w:t> </w:t>
            </w:r>
            <w:r>
              <w:rPr>
                <w:rFonts w:ascii="GHEA Grapalat" w:hAnsi="GHEA Grapalat"/>
                <w:sz w:val="16"/>
                <w:szCs w:val="16"/>
              </w:rPr>
              <w:t>,</w:t>
            </w:r>
          </w:p>
          <w:p w:rsidR="00C2648D" w:rsidRDefault="00C2648D">
            <w:pPr>
              <w:pStyle w:val="af4"/>
              <w:spacing w:before="0" w:beforeAutospacing="0" w:after="0" w:afterAutospacing="0"/>
              <w:jc w:val="center"/>
            </w:pPr>
            <w:r>
              <w:rPr>
                <w:rFonts w:ascii="GHEA Grapalat" w:hAnsi="GHEA Grapalat"/>
                <w:sz w:val="16"/>
                <w:szCs w:val="16"/>
              </w:rPr>
              <w:t>Безопасность, маркировка и упаковка пищевых продуктов подлежат оценке соответствия в соответствии с Указом Таможенного союза от 9 декабря 2011 года № 880 «О безопасности пищевых продуктов» (Таможенный кодекс 021/2011) Таможенного союза от 9 декабря 2011 года. Технический регламент Таможенного союза о маркировке безопасности пищевых продуктов (CU CC 022/2011), принятый Решением Таможенного союза № 769 от 16 августа 2011 года о таможенном пакете (CU CC 005/2011)</w:t>
            </w:r>
            <w:r>
              <w:rPr>
                <w:rFonts w:ascii="Calibri" w:hAnsi="Calibri" w:cs="Calibri"/>
                <w:sz w:val="16"/>
                <w:szCs w:val="16"/>
              </w:rPr>
              <w:t> </w:t>
            </w:r>
            <w:r>
              <w:rPr>
                <w:rFonts w:ascii="GHEA Grapalat" w:hAnsi="GHEA Grapalat"/>
                <w:sz w:val="16"/>
                <w:szCs w:val="16"/>
              </w:rPr>
              <w:t>Решение Евразийский Совет экономической комиссии № 67 от 9 октября 2013 года</w:t>
            </w:r>
            <w:r>
              <w:rPr>
                <w:rFonts w:ascii="Calibri" w:hAnsi="Calibri" w:cs="Calibri"/>
                <w:sz w:val="16"/>
                <w:szCs w:val="16"/>
              </w:rPr>
              <w:t> </w:t>
            </w:r>
            <w:r>
              <w:rPr>
                <w:rFonts w:ascii="GHEA Grapalat" w:hAnsi="GHEA Grapalat"/>
                <w:sz w:val="16"/>
                <w:szCs w:val="16"/>
              </w:rPr>
              <w:t>«Молоко и молочные продукты безопасности» (CU TC 033/2013) технические</w:t>
            </w:r>
            <w:r>
              <w:rPr>
                <w:rFonts w:ascii="Calibri" w:hAnsi="Calibri" w:cs="Calibri"/>
                <w:sz w:val="16"/>
                <w:szCs w:val="16"/>
              </w:rPr>
              <w:t> </w:t>
            </w:r>
            <w:r>
              <w:rPr>
                <w:rFonts w:ascii="GHEA Grapalat" w:hAnsi="GHEA Grapalat"/>
                <w:sz w:val="16"/>
                <w:szCs w:val="16"/>
              </w:rPr>
              <w:t xml:space="preserve">регламенты, «продовольственная </w:t>
            </w:r>
            <w:r>
              <w:rPr>
                <w:rFonts w:ascii="GHEA Grapalat" w:hAnsi="GHEA Grapalat"/>
                <w:sz w:val="16"/>
                <w:szCs w:val="16"/>
              </w:rPr>
              <w:lastRenderedPageBreak/>
              <w:t>безопасность» в</w:t>
            </w:r>
            <w:r>
              <w:rPr>
                <w:rFonts w:ascii="Calibri" w:hAnsi="Calibri" w:cs="Calibri"/>
                <w:sz w:val="16"/>
                <w:szCs w:val="16"/>
              </w:rPr>
              <w:t> </w:t>
            </w:r>
            <w:r>
              <w:rPr>
                <w:rFonts w:ascii="GHEA Grapalat" w:hAnsi="GHEA Grapalat"/>
                <w:sz w:val="16"/>
                <w:szCs w:val="16"/>
              </w:rPr>
              <w:t>соответствии со</w:t>
            </w:r>
            <w:r>
              <w:rPr>
                <w:rFonts w:ascii="Calibri" w:hAnsi="Calibri" w:cs="Calibri"/>
                <w:sz w:val="16"/>
                <w:szCs w:val="16"/>
              </w:rPr>
              <w:t> </w:t>
            </w:r>
            <w:r>
              <w:rPr>
                <w:rFonts w:ascii="GHEA Grapalat" w:hAnsi="GHEA Grapalat"/>
                <w:sz w:val="16"/>
                <w:szCs w:val="16"/>
              </w:rPr>
              <w:t>статьей 9 закона и быть помечены Евразийского экономического союза Площадь с единственным признаком обращения.</w:t>
            </w:r>
            <w:r>
              <w:rPr>
                <w:rFonts w:ascii="Calibri" w:hAnsi="Calibri" w:cs="Calibri"/>
                <w:sz w:val="16"/>
                <w:szCs w:val="16"/>
              </w:rPr>
              <w:t> </w:t>
            </w:r>
            <w:r>
              <w:rPr>
                <w:rFonts w:ascii="GHEA Grapalat" w:hAnsi="GHEA Grapalat"/>
                <w:sz w:val="16"/>
                <w:szCs w:val="16"/>
              </w:rPr>
              <w:t>Маркировка разборчива.</w:t>
            </w:r>
            <w:r>
              <w:rPr>
                <w:rFonts w:ascii="Calibri" w:hAnsi="Calibri" w:cs="Calibri"/>
                <w:sz w:val="16"/>
                <w:szCs w:val="16"/>
              </w:rPr>
              <w:t> </w:t>
            </w:r>
            <w:r>
              <w:rPr>
                <w:rFonts w:ascii="GHEA Grapalat" w:hAnsi="GHEA Grapalat"/>
                <w:sz w:val="16"/>
                <w:szCs w:val="16"/>
              </w:rPr>
              <w:t>Полка</w:t>
            </w:r>
            <w:r>
              <w:rPr>
                <w:rFonts w:ascii="Calibri" w:hAnsi="Calibri" w:cs="Calibri"/>
                <w:sz w:val="16"/>
                <w:szCs w:val="16"/>
              </w:rPr>
              <w:t> </w:t>
            </w:r>
            <w:r>
              <w:rPr>
                <w:rFonts w:ascii="GHEA Grapalat" w:hAnsi="GHEA Grapalat"/>
                <w:sz w:val="16"/>
                <w:szCs w:val="16"/>
              </w:rPr>
              <w:t>остаточный</w:t>
            </w:r>
            <w:r>
              <w:rPr>
                <w:rFonts w:ascii="Calibri" w:hAnsi="Calibri" w:cs="Calibri"/>
                <w:sz w:val="16"/>
                <w:szCs w:val="16"/>
              </w:rPr>
              <w:t> </w:t>
            </w:r>
            <w:r>
              <w:rPr>
                <w:rFonts w:ascii="GHEA Grapalat" w:hAnsi="GHEA Grapalat"/>
                <w:sz w:val="16"/>
                <w:szCs w:val="16"/>
              </w:rPr>
              <w:t>срок</w:t>
            </w:r>
            <w:r>
              <w:rPr>
                <w:rFonts w:ascii="Calibri" w:hAnsi="Calibri" w:cs="Calibri"/>
                <w:sz w:val="16"/>
                <w:szCs w:val="16"/>
              </w:rPr>
              <w:t> </w:t>
            </w:r>
            <w:r>
              <w:rPr>
                <w:rFonts w:ascii="GHEA Grapalat" w:hAnsi="GHEA Grapalat"/>
                <w:sz w:val="16"/>
                <w:szCs w:val="16"/>
              </w:rPr>
              <w:t>не</w:t>
            </w:r>
            <w:r>
              <w:rPr>
                <w:rFonts w:ascii="Calibri" w:hAnsi="Calibri" w:cs="Calibri"/>
                <w:sz w:val="16"/>
                <w:szCs w:val="16"/>
              </w:rPr>
              <w:t> </w:t>
            </w:r>
            <w:r>
              <w:rPr>
                <w:rFonts w:ascii="GHEA Grapalat" w:hAnsi="GHEA Grapalat"/>
                <w:sz w:val="16"/>
                <w:szCs w:val="16"/>
              </w:rPr>
              <w:t>менее</w:t>
            </w:r>
            <w:r>
              <w:rPr>
                <w:rFonts w:ascii="Calibri" w:hAnsi="Calibri" w:cs="Calibri"/>
                <w:sz w:val="16"/>
                <w:szCs w:val="16"/>
              </w:rPr>
              <w:t> </w:t>
            </w:r>
            <w:r>
              <w:rPr>
                <w:rFonts w:ascii="GHEA Grapalat" w:hAnsi="GHEA Grapalat"/>
                <w:sz w:val="16"/>
                <w:szCs w:val="16"/>
              </w:rPr>
              <w:t>чем на</w:t>
            </w:r>
            <w:r>
              <w:rPr>
                <w:rFonts w:ascii="Calibri" w:hAnsi="Calibri" w:cs="Calibri"/>
                <w:sz w:val="16"/>
                <w:szCs w:val="16"/>
              </w:rPr>
              <w:t> </w:t>
            </w:r>
            <w:r>
              <w:rPr>
                <w:rFonts w:ascii="GHEA Grapalat" w:hAnsi="GHEA Grapalat"/>
                <w:sz w:val="16"/>
                <w:szCs w:val="16"/>
              </w:rPr>
              <w:t>90%.</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lastRenderedPageBreak/>
              <w:t>L</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462</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462</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w:t>
            </w:r>
            <w:r>
              <w:rPr>
                <w:rFonts w:ascii="Calibri" w:hAnsi="Calibri" w:cs="Calibri"/>
                <w:sz w:val="12"/>
                <w:szCs w:val="12"/>
              </w:rPr>
              <w:t> </w:t>
            </w:r>
            <w:r>
              <w:rPr>
                <w:rFonts w:ascii="GHEA Grapalat" w:hAnsi="GHEA Grapalat"/>
                <w:sz w:val="12"/>
                <w:szCs w:val="12"/>
              </w:rPr>
              <w:t xml:space="preserve">поставщик не согласен доставить раньше) / для других этапов поставки, </w:t>
            </w:r>
            <w:r>
              <w:rPr>
                <w:rFonts w:ascii="GHEA Grapalat" w:hAnsi="GHEA Grapalat"/>
                <w:sz w:val="12"/>
                <w:szCs w:val="12"/>
              </w:rPr>
              <w:lastRenderedPageBreak/>
              <w:t>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25</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15511200</w:t>
            </w:r>
          </w:p>
          <w:p w:rsidR="00C2648D" w:rsidRDefault="00C2648D">
            <w:pPr>
              <w:pStyle w:val="af4"/>
              <w:spacing w:before="0" w:beforeAutospacing="0" w:after="0" w:afterAutospacing="0"/>
              <w:jc w:val="center"/>
            </w:pPr>
            <w:r>
              <w:t> </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молоко</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Молоко цельное пастеризованное с содержанием жира 3%, кислотностью не более 21 т, расфасованное в емкости емкостью 1 литр - герметичное, ГОСТ 13277-79.</w:t>
            </w:r>
            <w:r>
              <w:rPr>
                <w:rFonts w:ascii="Calibri" w:hAnsi="Calibri" w:cs="Calibri"/>
                <w:sz w:val="16"/>
                <w:szCs w:val="16"/>
              </w:rPr>
              <w:t> </w:t>
            </w:r>
          </w:p>
          <w:p w:rsidR="00C2648D" w:rsidRDefault="00C2648D">
            <w:pPr>
              <w:pStyle w:val="af4"/>
              <w:spacing w:before="0" w:beforeAutospacing="0" w:after="0" w:afterAutospacing="0"/>
              <w:jc w:val="center"/>
            </w:pPr>
            <w:r>
              <w:rPr>
                <w:rFonts w:ascii="GHEA Grapalat" w:hAnsi="GHEA Grapalat"/>
                <w:sz w:val="16"/>
                <w:szCs w:val="16"/>
              </w:rPr>
              <w:t>Безопасность, маркировка и упаковка пищевых продуктов подлежат оценке соответствия в соответствии с Указом Таможенного союза от 9 декабря 2011 года № 880 «О безопасности пищевых продуктов» (Таможенный кодекс 021/2011) Таможенного союза от 9 декабря 2011 года. количество «маркировки пищевых продуктов ,</w:t>
            </w:r>
            <w:r>
              <w:rPr>
                <w:rFonts w:ascii="Calibri" w:hAnsi="Calibri" w:cs="Calibri"/>
                <w:sz w:val="16"/>
                <w:szCs w:val="16"/>
              </w:rPr>
              <w:t> </w:t>
            </w:r>
            <w:r>
              <w:rPr>
                <w:rFonts w:ascii="GHEA Grapalat" w:hAnsi="GHEA Grapalat"/>
                <w:sz w:val="16"/>
                <w:szCs w:val="16"/>
              </w:rPr>
              <w:t>утвержденных 881» (ТС ТС 022/2011), Комиссии Таможенного союза в августе 2011 года</w:t>
            </w:r>
            <w:r>
              <w:rPr>
                <w:rFonts w:ascii="Calibri" w:hAnsi="Calibri" w:cs="Calibri"/>
                <w:sz w:val="16"/>
                <w:szCs w:val="16"/>
              </w:rPr>
              <w:t> </w:t>
            </w:r>
            <w:r>
              <w:rPr>
                <w:rFonts w:ascii="GHEA Grapalat" w:hAnsi="GHEA Grapalat"/>
                <w:sz w:val="16"/>
                <w:szCs w:val="16"/>
              </w:rPr>
              <w:t>о «пакете безопасности одобрил 769 резолюцию № 16» (CU ТС 005/2011) технических регламентов Таможенного союза</w:t>
            </w:r>
            <w:r>
              <w:rPr>
                <w:rFonts w:ascii="Calibri" w:hAnsi="Calibri" w:cs="Calibri"/>
                <w:sz w:val="16"/>
                <w:szCs w:val="16"/>
              </w:rPr>
              <w:t> </w:t>
            </w:r>
            <w:r>
              <w:rPr>
                <w:rFonts w:ascii="GHEA Grapalat" w:hAnsi="GHEA Grapalat"/>
                <w:sz w:val="16"/>
                <w:szCs w:val="16"/>
              </w:rPr>
              <w:t>Технический регламент Совета Евразийской экономической комиссии № 67 от 9 октября 2013 г. по молоку и молочной безопасности (033/2013 д.е.), статья 9 Закона РА «О безопасности пищевых продуктов» и подлежащий маркировке Евразийским экономическим союзом Площадь с единственным признаком обращения.</w:t>
            </w:r>
            <w:r>
              <w:rPr>
                <w:rFonts w:ascii="Calibri" w:hAnsi="Calibri" w:cs="Calibri"/>
                <w:sz w:val="16"/>
                <w:szCs w:val="16"/>
              </w:rPr>
              <w:t> </w:t>
            </w:r>
            <w:r>
              <w:rPr>
                <w:rFonts w:ascii="GHEA Grapalat" w:hAnsi="GHEA Grapalat"/>
                <w:sz w:val="16"/>
                <w:szCs w:val="16"/>
              </w:rPr>
              <w:t>Маркировка разборчива.</w:t>
            </w:r>
            <w:r>
              <w:rPr>
                <w:rFonts w:ascii="Calibri" w:hAnsi="Calibri" w:cs="Calibri"/>
                <w:sz w:val="16"/>
                <w:szCs w:val="16"/>
              </w:rPr>
              <w:t> </w:t>
            </w:r>
            <w:r>
              <w:rPr>
                <w:rFonts w:ascii="GHEA Grapalat" w:hAnsi="GHEA Grapalat"/>
                <w:sz w:val="16"/>
                <w:szCs w:val="16"/>
              </w:rPr>
              <w:t>Полка</w:t>
            </w:r>
            <w:r>
              <w:rPr>
                <w:rFonts w:ascii="Calibri" w:hAnsi="Calibri" w:cs="Calibri"/>
                <w:sz w:val="16"/>
                <w:szCs w:val="16"/>
              </w:rPr>
              <w:t> </w:t>
            </w:r>
            <w:r>
              <w:rPr>
                <w:rFonts w:ascii="GHEA Grapalat" w:hAnsi="GHEA Grapalat"/>
                <w:sz w:val="16"/>
                <w:szCs w:val="16"/>
              </w:rPr>
              <w:t>остаточный</w:t>
            </w:r>
            <w:r>
              <w:rPr>
                <w:rFonts w:ascii="Calibri" w:hAnsi="Calibri" w:cs="Calibri"/>
                <w:sz w:val="16"/>
                <w:szCs w:val="16"/>
              </w:rPr>
              <w:t> </w:t>
            </w:r>
            <w:r>
              <w:rPr>
                <w:rFonts w:ascii="GHEA Grapalat" w:hAnsi="GHEA Grapalat"/>
                <w:sz w:val="16"/>
                <w:szCs w:val="16"/>
              </w:rPr>
              <w:t>срок</w:t>
            </w:r>
            <w:r>
              <w:rPr>
                <w:rFonts w:ascii="Calibri" w:hAnsi="Calibri" w:cs="Calibri"/>
                <w:sz w:val="16"/>
                <w:szCs w:val="16"/>
              </w:rPr>
              <w:t> </w:t>
            </w:r>
            <w:r>
              <w:rPr>
                <w:rFonts w:ascii="GHEA Grapalat" w:hAnsi="GHEA Grapalat"/>
                <w:sz w:val="16"/>
                <w:szCs w:val="16"/>
              </w:rPr>
              <w:t>не</w:t>
            </w:r>
            <w:r>
              <w:rPr>
                <w:rFonts w:ascii="Calibri" w:hAnsi="Calibri" w:cs="Calibri"/>
                <w:sz w:val="16"/>
                <w:szCs w:val="16"/>
              </w:rPr>
              <w:t> </w:t>
            </w:r>
            <w:r>
              <w:rPr>
                <w:rFonts w:ascii="GHEA Grapalat" w:hAnsi="GHEA Grapalat"/>
                <w:sz w:val="16"/>
                <w:szCs w:val="16"/>
              </w:rPr>
              <w:t>менее</w:t>
            </w:r>
            <w:r>
              <w:rPr>
                <w:rFonts w:ascii="Calibri" w:hAnsi="Calibri" w:cs="Calibri"/>
                <w:sz w:val="16"/>
                <w:szCs w:val="16"/>
              </w:rPr>
              <w:t> </w:t>
            </w:r>
            <w:r>
              <w:rPr>
                <w:rFonts w:ascii="GHEA Grapalat" w:hAnsi="GHEA Grapalat"/>
                <w:sz w:val="16"/>
                <w:szCs w:val="16"/>
              </w:rPr>
              <w:t>чем на</w:t>
            </w:r>
            <w:r>
              <w:rPr>
                <w:rFonts w:ascii="Calibri" w:hAnsi="Calibri" w:cs="Calibri"/>
                <w:sz w:val="16"/>
                <w:szCs w:val="16"/>
              </w:rPr>
              <w:t> </w:t>
            </w:r>
            <w:r>
              <w:rPr>
                <w:rFonts w:ascii="GHEA Grapalat" w:hAnsi="GHEA Grapalat"/>
                <w:sz w:val="16"/>
                <w:szCs w:val="16"/>
              </w:rPr>
              <w:t>90%.</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L</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462</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462</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t>26</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03221124</w:t>
            </w:r>
          </w:p>
          <w:p w:rsidR="00C2648D" w:rsidRDefault="00C2648D">
            <w:pPr>
              <w:pStyle w:val="af4"/>
              <w:spacing w:before="0" w:beforeAutospacing="0" w:after="0" w:afterAutospacing="0"/>
              <w:jc w:val="center"/>
            </w:pPr>
            <w:r>
              <w:t> </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V гвоздь</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Свежий огурец, теплица, вид использования, без травм, размер не более среднего.</w:t>
            </w:r>
            <w:r>
              <w:rPr>
                <w:rFonts w:ascii="Calibri" w:hAnsi="Calibri" w:cs="Calibri"/>
                <w:sz w:val="16"/>
                <w:szCs w:val="16"/>
              </w:rPr>
              <w:t> </w:t>
            </w:r>
            <w:r>
              <w:rPr>
                <w:rFonts w:ascii="GHEA Grapalat" w:hAnsi="GHEA Grapalat"/>
                <w:sz w:val="16"/>
                <w:szCs w:val="16"/>
              </w:rPr>
              <w:t>Безопасность согласно Правительству РА 2006</w:t>
            </w:r>
            <w:r>
              <w:rPr>
                <w:rFonts w:ascii="Calibri" w:hAnsi="Calibri" w:cs="Calibri"/>
                <w:sz w:val="16"/>
                <w:szCs w:val="16"/>
              </w:rPr>
              <w:t> </w:t>
            </w:r>
            <w:r>
              <w:rPr>
                <w:rFonts w:ascii="GHEA Grapalat" w:hAnsi="GHEA Grapalat"/>
                <w:sz w:val="16"/>
                <w:szCs w:val="16"/>
              </w:rPr>
              <w:t>Статья 9 Закона РА «О</w:t>
            </w:r>
            <w:r>
              <w:rPr>
                <w:rFonts w:ascii="Calibri" w:hAnsi="Calibri" w:cs="Calibri"/>
                <w:sz w:val="16"/>
                <w:szCs w:val="16"/>
              </w:rPr>
              <w:t> </w:t>
            </w:r>
            <w:r>
              <w:rPr>
                <w:rFonts w:ascii="GHEA Grapalat" w:hAnsi="GHEA Grapalat"/>
                <w:sz w:val="16"/>
                <w:szCs w:val="16"/>
              </w:rPr>
              <w:t xml:space="preserve">свежих фруктах и </w:t>
            </w:r>
            <w:r>
              <w:rPr>
                <w:rFonts w:ascii="Cambria Math" w:hAnsi="Cambria Math" w:cs="Cambria Math"/>
                <w:sz w:val="16"/>
                <w:szCs w:val="16"/>
              </w:rPr>
              <w:t>​​</w:t>
            </w:r>
            <w:r>
              <w:rPr>
                <w:rFonts w:ascii="GHEA Grapalat" w:hAnsi="GHEA Grapalat" w:cs="GHEA Grapalat"/>
                <w:sz w:val="16"/>
                <w:szCs w:val="16"/>
              </w:rPr>
              <w:t>овощахио</w:t>
            </w:r>
            <w:r>
              <w:rPr>
                <w:rFonts w:ascii="Calibri" w:hAnsi="Calibri" w:cs="Calibri"/>
                <w:sz w:val="16"/>
                <w:szCs w:val="16"/>
              </w:rPr>
              <w:t> </w:t>
            </w:r>
            <w:r>
              <w:rPr>
                <w:rFonts w:ascii="GHEA Grapalat" w:hAnsi="GHEA Grapalat"/>
                <w:sz w:val="16"/>
                <w:szCs w:val="16"/>
              </w:rPr>
              <w:t>безопасности</w:t>
            </w:r>
            <w:r>
              <w:rPr>
                <w:rFonts w:ascii="Calibri" w:hAnsi="Calibri" w:cs="Calibri"/>
                <w:sz w:val="16"/>
                <w:szCs w:val="16"/>
              </w:rPr>
              <w:t> </w:t>
            </w:r>
            <w:r>
              <w:rPr>
                <w:rFonts w:ascii="GHEA Grapalat" w:hAnsi="GHEA Grapalat"/>
                <w:sz w:val="16"/>
                <w:szCs w:val="16"/>
              </w:rPr>
              <w:t>пищевых</w:t>
            </w:r>
            <w:r>
              <w:rPr>
                <w:rFonts w:ascii="Calibri" w:hAnsi="Calibri" w:cs="Calibri"/>
                <w:sz w:val="16"/>
                <w:szCs w:val="16"/>
              </w:rPr>
              <w:t> </w:t>
            </w:r>
            <w:r>
              <w:rPr>
                <w:rFonts w:ascii="GHEA Grapalat" w:hAnsi="GHEA Grapalat"/>
                <w:sz w:val="16"/>
                <w:szCs w:val="16"/>
              </w:rPr>
              <w:t>продуктов»,</w:t>
            </w:r>
            <w:r>
              <w:rPr>
                <w:rFonts w:ascii="Calibri" w:hAnsi="Calibri" w:cs="Calibri"/>
                <w:sz w:val="16"/>
                <w:szCs w:val="16"/>
              </w:rPr>
              <w:t> </w:t>
            </w:r>
            <w:r>
              <w:rPr>
                <w:rFonts w:ascii="GHEA Grapalat" w:hAnsi="GHEA Grapalat"/>
                <w:sz w:val="16"/>
                <w:szCs w:val="16"/>
              </w:rPr>
              <w:t>принятая Указом № 1913-N от 21 декабря</w:t>
            </w:r>
            <w:r>
              <w:rPr>
                <w:rFonts w:ascii="Calibri" w:hAnsi="Calibri" w:cs="Calibri"/>
                <w:sz w:val="16"/>
                <w:szCs w:val="16"/>
              </w:rPr>
              <w:t> </w:t>
            </w:r>
            <w:r>
              <w:rPr>
                <w:rFonts w:ascii="GHEA Grapalat" w:hAnsi="GHEA Grapalat"/>
                <w:sz w:val="16"/>
                <w:szCs w:val="16"/>
              </w:rPr>
              <w:t>.</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160</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160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 xml:space="preserve">С даты вступления в силу Договора до 25.12.2020 ... Срок поставки первой очереди должен составлять не менее </w:t>
            </w:r>
            <w:r>
              <w:rPr>
                <w:rFonts w:ascii="GHEA Grapalat" w:hAnsi="GHEA Grapalat"/>
                <w:sz w:val="12"/>
                <w:szCs w:val="12"/>
              </w:rPr>
              <w:lastRenderedPageBreak/>
              <w:t>20 календарных дней (если только поставщик не согласится выполнить поставку раньше / для</w:t>
            </w:r>
            <w:r>
              <w:rPr>
                <w:rFonts w:ascii="Calibri" w:hAnsi="Calibri" w:cs="Calibri"/>
                <w:sz w:val="12"/>
                <w:szCs w:val="12"/>
              </w:rPr>
              <w:t> </w:t>
            </w:r>
            <w:r>
              <w:rPr>
                <w:rFonts w:ascii="GHEA Grapalat" w:hAnsi="GHEA Grapalat"/>
                <w:sz w:val="12"/>
                <w:szCs w:val="12"/>
              </w:rPr>
              <w:t>других этапов</w:t>
            </w:r>
            <w:r>
              <w:rPr>
                <w:rFonts w:ascii="Calibri" w:hAnsi="Calibri" w:cs="Calibri"/>
                <w:sz w:val="12"/>
                <w:szCs w:val="12"/>
              </w:rPr>
              <w:t> </w:t>
            </w:r>
            <w:r>
              <w:rPr>
                <w:rFonts w:ascii="GHEA Grapalat" w:hAnsi="GHEA Grapalat"/>
                <w:sz w:val="12"/>
                <w:szCs w:val="12"/>
              </w:rPr>
              <w:t>поставки</w:t>
            </w:r>
            <w:r>
              <w:rPr>
                <w:rFonts w:ascii="Calibri" w:hAnsi="Calibri" w:cs="Calibri"/>
                <w:sz w:val="12"/>
                <w:szCs w:val="12"/>
              </w:rPr>
              <w:t> </w:t>
            </w:r>
            <w:r>
              <w:rPr>
                <w:rFonts w:ascii="GHEA Grapalat" w:hAnsi="GHEA Grapalat"/>
                <w:sz w:val="12"/>
                <w:szCs w:val="12"/>
              </w:rPr>
              <w:t>, каждый в течение 2 рабочих дней после получения заказа от Клиента.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20"/>
                <w:szCs w:val="20"/>
              </w:rPr>
              <w:lastRenderedPageBreak/>
              <w:t>27</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15331139</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помидор</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Тип свежих помидоров, безопасность в соответствии со статьей 9 Санитарно-эпидемиологических правил и норм и статьей 9 Закона РА о безопасности пищевых продуктов (N 2-III-4,9-01-2003)</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160</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160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28</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15512000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Сметана</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Из цельного коровьего молока богатство: 18%, кислотность: 65-100 0 т.</w:t>
            </w:r>
            <w:r>
              <w:br/>
            </w:r>
            <w:r>
              <w:rPr>
                <w:rFonts w:ascii="GHEA Grapalat" w:hAnsi="GHEA Grapalat"/>
                <w:sz w:val="16"/>
                <w:szCs w:val="16"/>
              </w:rPr>
              <w:t>Безопасность, маркировка и упаковка пищевых продуктов должны подлежать оценке соответствия в соответствии с Указом № 880 Таможенного союза от 9 декабря 2011 года о</w:t>
            </w:r>
            <w:r>
              <w:rPr>
                <w:rFonts w:ascii="Calibri" w:hAnsi="Calibri" w:cs="Calibri"/>
                <w:sz w:val="16"/>
                <w:szCs w:val="16"/>
              </w:rPr>
              <w:t> </w:t>
            </w:r>
            <w:r>
              <w:rPr>
                <w:rFonts w:ascii="GHEA Grapalat" w:hAnsi="GHEA Grapalat"/>
                <w:sz w:val="16"/>
                <w:szCs w:val="16"/>
              </w:rPr>
              <w:t>безопасности</w:t>
            </w:r>
            <w:r>
              <w:rPr>
                <w:rFonts w:ascii="Calibri" w:hAnsi="Calibri" w:cs="Calibri"/>
                <w:sz w:val="16"/>
                <w:szCs w:val="16"/>
              </w:rPr>
              <w:t> </w:t>
            </w:r>
            <w:r>
              <w:rPr>
                <w:rFonts w:ascii="GHEA Grapalat" w:hAnsi="GHEA Grapalat"/>
                <w:sz w:val="16"/>
                <w:szCs w:val="16"/>
              </w:rPr>
              <w:t>пищевых</w:t>
            </w:r>
            <w:r>
              <w:rPr>
                <w:rFonts w:ascii="Calibri" w:hAnsi="Calibri" w:cs="Calibri"/>
                <w:sz w:val="16"/>
                <w:szCs w:val="16"/>
              </w:rPr>
              <w:t> </w:t>
            </w:r>
            <w:r>
              <w:rPr>
                <w:rFonts w:ascii="GHEA Grapalat" w:hAnsi="GHEA Grapalat"/>
                <w:sz w:val="16"/>
                <w:szCs w:val="16"/>
              </w:rPr>
              <w:t>продуктов ( Таможенный союз 021/2011), о маркировке пищевых продуктов, утвержденной Решением Таможенного союза № 881 от 9 декабря 2011 г. (Таможенный союз 022/2011), 769, утвержденным Решением Комиссии Таможенного союза № 769 от 16 августа 2011 г.</w:t>
            </w:r>
            <w:r>
              <w:rPr>
                <w:rFonts w:ascii="Calibri" w:hAnsi="Calibri" w:cs="Calibri"/>
                <w:sz w:val="16"/>
                <w:szCs w:val="16"/>
              </w:rPr>
              <w:t> </w:t>
            </w:r>
            <w:r>
              <w:rPr>
                <w:rFonts w:ascii="GHEA Grapalat" w:hAnsi="GHEA Grapalat"/>
                <w:sz w:val="16"/>
                <w:szCs w:val="16"/>
              </w:rPr>
              <w:t>Технический регламент Таможенного союза, Решение Совета Евразийской экономической комиссии № 67 от 9 октября 2013 года о молоке и молочной безопасности (Таможенный кодекс 033/2013), Технический регламент о безопасности пищевых продуктов Статья 9 Закона Республики Армения и должна быть отмечена единым товарным знаком на территории Евразийского экономического союза.</w:t>
            </w:r>
            <w:r>
              <w:rPr>
                <w:rFonts w:ascii="Calibri" w:hAnsi="Calibri" w:cs="Calibri"/>
                <w:sz w:val="16"/>
                <w:szCs w:val="16"/>
              </w:rPr>
              <w:t> </w:t>
            </w:r>
            <w:r>
              <w:rPr>
                <w:rFonts w:ascii="GHEA Grapalat" w:hAnsi="GHEA Grapalat"/>
                <w:sz w:val="16"/>
                <w:szCs w:val="16"/>
              </w:rPr>
              <w:t>Маркировка разборчива.</w:t>
            </w:r>
            <w:r>
              <w:rPr>
                <w:rFonts w:ascii="Calibri" w:hAnsi="Calibri" w:cs="Calibri"/>
                <w:sz w:val="16"/>
                <w:szCs w:val="16"/>
              </w:rPr>
              <w:t> </w:t>
            </w:r>
            <w:r>
              <w:rPr>
                <w:rFonts w:ascii="GHEA Grapalat" w:hAnsi="GHEA Grapalat"/>
                <w:sz w:val="16"/>
                <w:szCs w:val="16"/>
              </w:rPr>
              <w:t>Срок годности не менее 90%</w:t>
            </w:r>
            <w:r>
              <w:br/>
            </w:r>
            <w:r>
              <w:rPr>
                <w:rFonts w:ascii="Calibri" w:hAnsi="Calibri" w:cs="Calibri"/>
                <w:sz w:val="16"/>
                <w:szCs w:val="16"/>
              </w:rPr>
              <w:t> </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55</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55</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 для других этапов поставки</w:t>
            </w:r>
            <w:r>
              <w:rPr>
                <w:rFonts w:ascii="Calibri" w:hAnsi="Calibri" w:cs="Calibri"/>
                <w:sz w:val="12"/>
                <w:szCs w:val="12"/>
              </w:rPr>
              <w:t> </w:t>
            </w:r>
            <w:r>
              <w:rPr>
                <w:rFonts w:ascii="GHEA Grapalat" w:hAnsi="GHEA Grapalat"/>
                <w:sz w:val="12"/>
                <w:szCs w:val="12"/>
              </w:rPr>
              <w:t>,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t>29</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15131631</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Озноб со стороны говяжьего мяса</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pPr>
            <w:r>
              <w:rPr>
                <w:rFonts w:ascii="GHEA Grapalat" w:hAnsi="GHEA Grapalat"/>
                <w:sz w:val="16"/>
                <w:szCs w:val="16"/>
              </w:rPr>
              <w:t>Говядина</w:t>
            </w:r>
            <w:r>
              <w:rPr>
                <w:rFonts w:ascii="Calibri" w:hAnsi="Calibri" w:cs="Calibri"/>
                <w:sz w:val="16"/>
                <w:szCs w:val="16"/>
              </w:rPr>
              <w:t> </w:t>
            </w:r>
            <w:r>
              <w:rPr>
                <w:rFonts w:ascii="GHEA Grapalat" w:hAnsi="GHEA Grapalat"/>
                <w:sz w:val="16"/>
                <w:szCs w:val="16"/>
              </w:rPr>
              <w:t>консервированная</w:t>
            </w:r>
            <w:r>
              <w:rPr>
                <w:rFonts w:ascii="Calibri" w:hAnsi="Calibri" w:cs="Calibri"/>
                <w:sz w:val="16"/>
                <w:szCs w:val="16"/>
              </w:rPr>
              <w:t> </w:t>
            </w:r>
            <w:r>
              <w:rPr>
                <w:rFonts w:ascii="GHEA Grapalat" w:hAnsi="GHEA Grapalat"/>
                <w:sz w:val="16"/>
                <w:szCs w:val="16"/>
              </w:rPr>
              <w:t>, в</w:t>
            </w:r>
            <w:r>
              <w:rPr>
                <w:rFonts w:ascii="Calibri" w:hAnsi="Calibri" w:cs="Calibri"/>
                <w:sz w:val="16"/>
                <w:szCs w:val="16"/>
              </w:rPr>
              <w:t> </w:t>
            </w:r>
            <w:r>
              <w:rPr>
                <w:rFonts w:ascii="GHEA Grapalat" w:hAnsi="GHEA Grapalat"/>
                <w:sz w:val="16"/>
                <w:szCs w:val="16"/>
              </w:rPr>
              <w:t>герметичных металлических контейнерах, ГОСТ 5284-84 или аналог.</w:t>
            </w:r>
            <w:r>
              <w:rPr>
                <w:rFonts w:ascii="Calibri" w:hAnsi="Calibri" w:cs="Calibri"/>
                <w:sz w:val="16"/>
                <w:szCs w:val="16"/>
              </w:rPr>
              <w:t> </w:t>
            </w:r>
            <w:r>
              <w:rPr>
                <w:rFonts w:ascii="GHEA Grapalat" w:hAnsi="GHEA Grapalat"/>
                <w:sz w:val="16"/>
                <w:szCs w:val="16"/>
              </w:rPr>
              <w:t>Мясо-жировая масса не менее 54%, в том числе жир не более 17%, хлоридная масса 1,2-1,5%.</w:t>
            </w:r>
            <w:r>
              <w:rPr>
                <w:rFonts w:ascii="Calibri" w:hAnsi="Calibri" w:cs="Calibri"/>
                <w:sz w:val="16"/>
                <w:szCs w:val="16"/>
              </w:rPr>
              <w:t> </w:t>
            </w:r>
            <w:r>
              <w:rPr>
                <w:rFonts w:ascii="GHEA Grapalat" w:hAnsi="GHEA Grapalat"/>
                <w:sz w:val="16"/>
                <w:szCs w:val="16"/>
              </w:rPr>
              <w:t>Безопасность и маркировка согласно Правительству РА 2006</w:t>
            </w:r>
            <w:r>
              <w:rPr>
                <w:rFonts w:ascii="Calibri" w:hAnsi="Calibri" w:cs="Calibri"/>
                <w:sz w:val="16"/>
                <w:szCs w:val="16"/>
              </w:rPr>
              <w:t> </w:t>
            </w:r>
            <w:r>
              <w:rPr>
                <w:rFonts w:ascii="GHEA Grapalat" w:hAnsi="GHEA Grapalat"/>
                <w:sz w:val="16"/>
                <w:szCs w:val="16"/>
              </w:rPr>
              <w:t>Статья 8 Закона РА «О мясе и техническом регулировании мяса» и «Безопасность пищевых продуктов», принята Указом N 1560-N от 19 октября 2009 г.</w:t>
            </w:r>
          </w:p>
          <w:p w:rsidR="00C2648D" w:rsidRDefault="00C2648D">
            <w:pPr>
              <w:pStyle w:val="af4"/>
              <w:spacing w:before="0" w:beforeAutospacing="0" w:after="0" w:afterAutospacing="0"/>
              <w:jc w:val="center"/>
            </w:pPr>
            <w:r>
              <w:rPr>
                <w:rFonts w:ascii="Calibri" w:hAnsi="Calibri" w:cs="Calibri"/>
                <w:sz w:val="16"/>
                <w:szCs w:val="16"/>
              </w:rPr>
              <w:t> </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коробка</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sz w:val="18"/>
                <w:szCs w:val="18"/>
              </w:rPr>
              <w:t>462</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w:t>
            </w:r>
            <w:r>
              <w:rPr>
                <w:rFonts w:ascii="Calibri" w:hAnsi="Calibri" w:cs="Calibri"/>
                <w:b/>
                <w:bCs/>
                <w:i/>
                <w:iCs/>
                <w:sz w:val="14"/>
                <w:szCs w:val="14"/>
              </w:rPr>
              <w:t> </w:t>
            </w:r>
            <w:r>
              <w:rPr>
                <w:rFonts w:ascii="GHEA Grapalat" w:hAnsi="GHEA Grapalat"/>
                <w:b/>
                <w:bCs/>
                <w:i/>
                <w:iCs/>
                <w:sz w:val="14"/>
                <w:szCs w:val="14"/>
              </w:rPr>
              <w:t>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sz w:val="18"/>
                <w:szCs w:val="18"/>
              </w:rPr>
              <w:t>462</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w:t>
            </w:r>
            <w:r>
              <w:rPr>
                <w:rFonts w:ascii="Calibri" w:hAnsi="Calibri" w:cs="Calibri"/>
                <w:sz w:val="12"/>
                <w:szCs w:val="12"/>
              </w:rPr>
              <w:t> </w:t>
            </w:r>
            <w:r>
              <w:rPr>
                <w:rFonts w:ascii="GHEA Grapalat" w:hAnsi="GHEA Grapalat"/>
                <w:sz w:val="12"/>
                <w:szCs w:val="12"/>
              </w:rPr>
              <w:t xml:space="preserve">до 25.12.2020 ... Срок поставки первого этапа устанавливается не менее 20 календарных дней (если поставщик не согласен доставить раньше) / для других этапов </w:t>
            </w:r>
            <w:r>
              <w:rPr>
                <w:rFonts w:ascii="GHEA Grapalat" w:hAnsi="GHEA Grapalat"/>
                <w:sz w:val="12"/>
                <w:szCs w:val="12"/>
              </w:rPr>
              <w:lastRenderedPageBreak/>
              <w:t>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30</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15511600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Сгущенное молоко</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Сгущенное молоко, влажность</w:t>
            </w:r>
            <w:r>
              <w:rPr>
                <w:rFonts w:ascii="Calibri" w:hAnsi="Calibri" w:cs="Calibri"/>
                <w:sz w:val="16"/>
                <w:szCs w:val="16"/>
              </w:rPr>
              <w:t> </w:t>
            </w:r>
            <w:r>
              <w:rPr>
                <w:rFonts w:ascii="GHEA Grapalat" w:hAnsi="GHEA Grapalat"/>
                <w:sz w:val="16"/>
                <w:szCs w:val="16"/>
              </w:rPr>
              <w:t>, 26</w:t>
            </w:r>
            <w:r>
              <w:rPr>
                <w:rFonts w:ascii="Calibri" w:hAnsi="Calibri" w:cs="Calibri"/>
                <w:sz w:val="16"/>
                <w:szCs w:val="16"/>
              </w:rPr>
              <w:t> </w:t>
            </w:r>
            <w:r>
              <w:rPr>
                <w:rFonts w:ascii="GHEA Grapalat" w:hAnsi="GHEA Grapalat"/>
                <w:sz w:val="16"/>
                <w:szCs w:val="16"/>
              </w:rPr>
              <w:t>, не более чем на</w:t>
            </w:r>
            <w:r>
              <w:rPr>
                <w:rFonts w:ascii="Calibri" w:hAnsi="Calibri" w:cs="Calibri"/>
                <w:sz w:val="16"/>
                <w:szCs w:val="16"/>
              </w:rPr>
              <w:t> </w:t>
            </w:r>
            <w:r>
              <w:rPr>
                <w:rFonts w:ascii="GHEA Grapalat" w:hAnsi="GHEA Grapalat"/>
                <w:sz w:val="16"/>
                <w:szCs w:val="16"/>
              </w:rPr>
              <w:t>5%, sakharoze 43,5 содержания цента меньше молока твердых веществ 28,5% по массе или менее, кислотность не более чем на</w:t>
            </w:r>
            <w:r>
              <w:rPr>
                <w:rFonts w:ascii="Calibri" w:hAnsi="Calibri" w:cs="Calibri"/>
                <w:sz w:val="16"/>
                <w:szCs w:val="16"/>
              </w:rPr>
              <w:t> </w:t>
            </w:r>
            <w:r>
              <w:rPr>
                <w:rFonts w:ascii="GHEA Grapalat" w:hAnsi="GHEA Grapalat"/>
                <w:sz w:val="16"/>
                <w:szCs w:val="16"/>
              </w:rPr>
              <w:t>48 0T-, истечение срока действия не менее 70% оставшихся после родов.</w:t>
            </w:r>
            <w:r>
              <w:rPr>
                <w:rFonts w:ascii="Calibri" w:hAnsi="Calibri" w:cs="Calibri"/>
                <w:sz w:val="16"/>
                <w:szCs w:val="16"/>
              </w:rPr>
              <w:t> </w:t>
            </w:r>
            <w:r>
              <w:rPr>
                <w:rFonts w:ascii="GHEA Grapalat" w:hAnsi="GHEA Grapalat"/>
                <w:sz w:val="16"/>
                <w:szCs w:val="16"/>
              </w:rPr>
              <w:t>Безопасность и маркировка согласно Правительству РА 2006</w:t>
            </w:r>
            <w:r>
              <w:rPr>
                <w:rFonts w:ascii="Calibri" w:hAnsi="Calibri" w:cs="Calibri"/>
                <w:sz w:val="16"/>
                <w:szCs w:val="16"/>
              </w:rPr>
              <w:t> </w:t>
            </w:r>
            <w:r>
              <w:rPr>
                <w:rFonts w:ascii="GHEA Grapalat" w:hAnsi="GHEA Grapalat"/>
                <w:sz w:val="16"/>
                <w:szCs w:val="16"/>
              </w:rPr>
              <w:t>Статья 8 Технического регламента о</w:t>
            </w:r>
            <w:r>
              <w:rPr>
                <w:rFonts w:ascii="Calibri" w:hAnsi="Calibri" w:cs="Calibri"/>
                <w:sz w:val="16"/>
                <w:szCs w:val="16"/>
              </w:rPr>
              <w:t> </w:t>
            </w:r>
            <w:r>
              <w:rPr>
                <w:rFonts w:ascii="GHEA Grapalat" w:hAnsi="GHEA Grapalat"/>
                <w:sz w:val="16"/>
                <w:szCs w:val="16"/>
              </w:rPr>
              <w:t>требованиях к молоку, молочным продуктам и их производству, утвержденная Указом № 1925-N от 21 декабря и</w:t>
            </w:r>
            <w:r>
              <w:rPr>
                <w:rFonts w:ascii="Calibri" w:hAnsi="Calibri" w:cs="Calibri"/>
                <w:sz w:val="16"/>
                <w:szCs w:val="16"/>
              </w:rPr>
              <w:t> </w:t>
            </w:r>
            <w:r>
              <w:rPr>
                <w:rFonts w:ascii="GHEA Grapalat" w:hAnsi="GHEA Grapalat"/>
                <w:sz w:val="16"/>
                <w:szCs w:val="16"/>
              </w:rPr>
              <w:t>статьей 8 Закона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коробка</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308</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308</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t>31</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15321000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Натуральный фруктовый сок</w:t>
            </w:r>
            <w:r>
              <w:t> </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Соки фруктовые из свежих фруктов и фруктов, с сахарным сиропом или без него, внешне прозрачные, масса ила 0,2%, не более 0,8%, не менее, ГОСТ Р 52184-2003, ГОСТ Р 52185 Или ГОСТ Р 52186-2003.</w:t>
            </w:r>
            <w:r>
              <w:rPr>
                <w:rFonts w:ascii="Calibri" w:hAnsi="Calibri" w:cs="Calibri"/>
                <w:sz w:val="16"/>
                <w:szCs w:val="16"/>
              </w:rPr>
              <w:t> </w:t>
            </w:r>
            <w:r>
              <w:rPr>
                <w:rFonts w:ascii="GHEA Grapalat" w:hAnsi="GHEA Grapalat"/>
                <w:sz w:val="16"/>
                <w:szCs w:val="16"/>
              </w:rPr>
              <w:t>Безопасность и маркировка согласно Правительству РА 2009</w:t>
            </w:r>
            <w:r>
              <w:rPr>
                <w:rFonts w:ascii="Calibri" w:hAnsi="Calibri" w:cs="Calibri"/>
                <w:sz w:val="16"/>
                <w:szCs w:val="16"/>
              </w:rPr>
              <w:t> </w:t>
            </w:r>
            <w:r>
              <w:rPr>
                <w:rFonts w:ascii="GHEA Grapalat" w:hAnsi="GHEA Grapalat"/>
                <w:sz w:val="16"/>
                <w:szCs w:val="16"/>
              </w:rPr>
              <w:t>Статья 8 Технического регламента о требованиях к соку и соковой продукции, утвержденная Постановлением № 744-N от 26 июня 2008 г., статья 8 Закона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L</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1078</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1078</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 xml:space="preserve">С даты вступления в силу Договора до 25.12.2020 ... Срок поставки первого этапа устанавливается не </w:t>
            </w:r>
            <w:r>
              <w:rPr>
                <w:rFonts w:ascii="GHEA Grapalat" w:hAnsi="GHEA Grapalat"/>
                <w:sz w:val="12"/>
                <w:szCs w:val="12"/>
              </w:rPr>
              <w:lastRenderedPageBreak/>
              <w:t>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32</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15821800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Halve</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pPr>
            <w:r>
              <w:rPr>
                <w:rFonts w:ascii="GHEA Grapalat" w:hAnsi="GHEA Grapalat"/>
                <w:sz w:val="16"/>
                <w:szCs w:val="16"/>
              </w:rPr>
              <w:t>Фрукты, свежие фрукты,</w:t>
            </w:r>
            <w:r>
              <w:rPr>
                <w:rFonts w:ascii="Calibri" w:hAnsi="Calibri" w:cs="Calibri"/>
                <w:sz w:val="16"/>
                <w:szCs w:val="16"/>
              </w:rPr>
              <w:t> </w:t>
            </w:r>
            <w:r>
              <w:rPr>
                <w:rFonts w:ascii="GHEA Grapalat" w:hAnsi="GHEA Grapalat"/>
                <w:sz w:val="16"/>
                <w:szCs w:val="16"/>
              </w:rPr>
              <w:t>безопасность согласно гигиеническим нормам N 2-III-4.9-01-2010 и маркировка - статья 8 Закона РА о безопасности пищевых продуктов.</w:t>
            </w:r>
          </w:p>
          <w:p w:rsidR="00C2648D" w:rsidRDefault="00C2648D">
            <w:pPr>
              <w:pStyle w:val="af4"/>
              <w:spacing w:before="0" w:beforeAutospacing="0" w:after="0" w:afterAutospacing="0"/>
              <w:jc w:val="center"/>
            </w:pPr>
            <w:r>
              <w:rPr>
                <w:rFonts w:ascii="Calibri" w:hAnsi="Calibri" w:cs="Calibri"/>
                <w:sz w:val="16"/>
                <w:szCs w:val="16"/>
              </w:rPr>
              <w:t> </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часть</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1078</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1078</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 для других этапов поставки</w:t>
            </w:r>
            <w:r>
              <w:rPr>
                <w:rFonts w:ascii="Calibri" w:hAnsi="Calibri" w:cs="Calibri"/>
                <w:sz w:val="12"/>
                <w:szCs w:val="12"/>
              </w:rPr>
              <w:t> </w:t>
            </w:r>
            <w:r>
              <w:rPr>
                <w:rFonts w:ascii="GHEA Grapalat" w:hAnsi="GHEA Grapalat"/>
                <w:sz w:val="12"/>
                <w:szCs w:val="12"/>
              </w:rPr>
              <w:t>,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20"/>
                <w:szCs w:val="20"/>
              </w:rPr>
              <w:lastRenderedPageBreak/>
              <w:t>33</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15841100</w:t>
            </w:r>
          </w:p>
          <w:p w:rsidR="00C2648D" w:rsidRDefault="00C2648D">
            <w:pPr>
              <w:pStyle w:val="af4"/>
              <w:spacing w:before="0" w:beforeAutospacing="0" w:after="0" w:afterAutospacing="0"/>
              <w:jc w:val="center"/>
            </w:pPr>
            <w:r>
              <w:t> </w:t>
            </w:r>
          </w:p>
        </w:tc>
        <w:tc>
          <w:tcPr>
            <w:tcW w:w="1980" w:type="dxa"/>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какао</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Влажность не более 6,0%, дисперсия не менее 90%, завернутые в бумажные коробки и металлические или стеклянные банки, популяризированные 0,025 грамма местного производства.</w:t>
            </w:r>
            <w:r>
              <w:rPr>
                <w:rFonts w:ascii="Calibri" w:hAnsi="Calibri" w:cs="Calibri"/>
                <w:sz w:val="16"/>
                <w:szCs w:val="16"/>
              </w:rPr>
              <w:t> </w:t>
            </w:r>
            <w:r>
              <w:rPr>
                <w:rFonts w:ascii="GHEA Grapalat" w:hAnsi="GHEA Grapalat"/>
                <w:sz w:val="16"/>
                <w:szCs w:val="16"/>
              </w:rPr>
              <w:t>Безопасность: статья 2 гигиенических норм N 2-III-4.9-01-2010 и Закон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22"/>
                <w:szCs w:val="22"/>
              </w:rPr>
              <w:t>коробка</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22"/>
                <w:szCs w:val="22"/>
              </w:rPr>
              <w:t>99</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22"/>
                <w:szCs w:val="22"/>
              </w:rPr>
              <w:t>99</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t>34</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15331180</w:t>
            </w:r>
          </w:p>
        </w:tc>
        <w:tc>
          <w:tcPr>
            <w:tcW w:w="1980" w:type="dxa"/>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Горошек консервированный</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pPr>
            <w:r>
              <w:rPr>
                <w:rFonts w:ascii="Sylfaen" w:hAnsi="Sylfaen"/>
                <w:sz w:val="16"/>
                <w:szCs w:val="16"/>
              </w:rPr>
              <w:t>Консервы, зеленые. Контейнер с емкостью 750 г. Отечественного или зарубежного производства. ГОСТ 15842-90. Безопасность и маркировка: статья 2 N-III-4.9-01-2010 Гигиенические нормы и статья 8 Закона РА о безопасности пищевых продуктов</w:t>
            </w:r>
          </w:p>
          <w:p w:rsidR="00C2648D" w:rsidRDefault="00C2648D">
            <w:pPr>
              <w:pStyle w:val="af4"/>
              <w:spacing w:before="0" w:beforeAutospacing="0" w:after="0" w:afterAutospacing="0"/>
              <w:jc w:val="center"/>
            </w:pPr>
            <w:r>
              <w:rPr>
                <w:rFonts w:ascii="Sylfaen" w:hAnsi="Sylfaen"/>
                <w:sz w:val="16"/>
                <w:szCs w:val="16"/>
              </w:rPr>
              <w:t> </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коробка</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66</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66</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 xml:space="preserve">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 для других этапов </w:t>
            </w:r>
            <w:r>
              <w:rPr>
                <w:rFonts w:ascii="GHEA Grapalat" w:hAnsi="GHEA Grapalat"/>
                <w:sz w:val="12"/>
                <w:szCs w:val="12"/>
              </w:rPr>
              <w:lastRenderedPageBreak/>
              <w:t>поставки, каждый в</w:t>
            </w:r>
            <w:r>
              <w:rPr>
                <w:rFonts w:ascii="Calibri" w:hAnsi="Calibri" w:cs="Calibri"/>
                <w:sz w:val="12"/>
                <w:szCs w:val="12"/>
              </w:rPr>
              <w:t> </w:t>
            </w:r>
            <w:r>
              <w:rPr>
                <w:rFonts w:ascii="GHEA Grapalat" w:hAnsi="GHEA Grapalat"/>
                <w:sz w:val="12"/>
                <w:szCs w:val="12"/>
              </w:rPr>
              <w:t>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35</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03211200</w:t>
            </w:r>
          </w:p>
          <w:p w:rsidR="00C2648D" w:rsidRDefault="00C2648D">
            <w:pPr>
              <w:pStyle w:val="af4"/>
              <w:spacing w:before="0" w:beforeAutospacing="0" w:after="0" w:afterAutospacing="0"/>
              <w:jc w:val="center"/>
            </w:pPr>
            <w:r>
              <w:t> </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Консервированные ча aghtsr кукурузы</w:t>
            </w:r>
            <w:r>
              <w:t>   </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6"/>
                <w:szCs w:val="16"/>
              </w:rPr>
              <w:t>Сладкая кукуруза высокого качества</w:t>
            </w:r>
            <w:r>
              <w:rPr>
                <w:rFonts w:ascii="Arial" w:hAnsi="Arial" w:cs="Arial"/>
                <w:sz w:val="16"/>
                <w:szCs w:val="16"/>
              </w:rPr>
              <w:t>   </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коробка</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66</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66</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t>36</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15821200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вафля</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Молоко, сахар, влажность 5-10%, содержание сахара 30-35%, жир 3-30%, местного производства.</w:t>
            </w:r>
            <w:r>
              <w:rPr>
                <w:rFonts w:ascii="Calibri" w:hAnsi="Calibri" w:cs="Calibri"/>
                <w:sz w:val="16"/>
                <w:szCs w:val="16"/>
              </w:rPr>
              <w:t> </w:t>
            </w:r>
            <w:r>
              <w:rPr>
                <w:rFonts w:ascii="GHEA Grapalat" w:hAnsi="GHEA Grapalat"/>
                <w:sz w:val="16"/>
                <w:szCs w:val="16"/>
              </w:rPr>
              <w:t>Безопасность в соответствии с 2-III-4.9-01-2010 гигиеническими нормами и маркировкой - Статья 8 Закона РА о безопасности пищевых продуктов.</w:t>
            </w:r>
            <w:r>
              <w:rPr>
                <w:rFonts w:ascii="Calibri" w:hAnsi="Calibri" w:cs="Calibri"/>
                <w:sz w:val="16"/>
                <w:szCs w:val="16"/>
              </w:rPr>
              <w:t> </w:t>
            </w:r>
            <w:r>
              <w:rPr>
                <w:rFonts w:ascii="Arial Armenian" w:hAnsi="Arial Armenian"/>
                <w:sz w:val="16"/>
                <w:szCs w:val="16"/>
              </w:rPr>
              <w:t>,</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110</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110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 xml:space="preserve">С даты вступления в силу Договора до 25.12.2020 ... Срок окончания поставки первой фазы должен </w:t>
            </w:r>
            <w:r>
              <w:rPr>
                <w:rFonts w:ascii="GHEA Grapalat" w:hAnsi="GHEA Grapalat"/>
                <w:sz w:val="12"/>
                <w:szCs w:val="12"/>
              </w:rPr>
              <w:lastRenderedPageBreak/>
              <w:t>составлять не менее 20 календарных дней (если поставщик не согласен выполнить поставку раньше) для других этапов поставки, каждый в</w:t>
            </w:r>
            <w:r>
              <w:rPr>
                <w:rFonts w:ascii="Calibri" w:hAnsi="Calibri" w:cs="Calibri"/>
                <w:sz w:val="12"/>
                <w:szCs w:val="12"/>
              </w:rPr>
              <w:t> </w:t>
            </w:r>
            <w:r>
              <w:rPr>
                <w:rFonts w:ascii="GHEA Grapalat" w:hAnsi="GHEA Grapalat"/>
                <w:sz w:val="12"/>
                <w:szCs w:val="12"/>
              </w:rPr>
              <w:t>течение 2 рабочих дней с момента получения Заказа</w:t>
            </w:r>
            <w:r>
              <w:rPr>
                <w:rFonts w:ascii="Calibri" w:hAnsi="Calibri" w:cs="Calibri"/>
                <w:sz w:val="12"/>
                <w:szCs w:val="12"/>
              </w:rPr>
              <w:t> </w:t>
            </w:r>
            <w:r>
              <w:rPr>
                <w:rFonts w:ascii="GHEA Grapalat" w:hAnsi="GHEA Grapalat"/>
                <w:sz w:val="12"/>
                <w:szCs w:val="12"/>
              </w:rPr>
              <w:t>клиента</w:t>
            </w:r>
            <w:r>
              <w:rPr>
                <w:rFonts w:ascii="Calibri" w:hAnsi="Calibri" w:cs="Calibri"/>
                <w:sz w:val="12"/>
                <w:szCs w:val="12"/>
              </w:rPr>
              <w:t> </w:t>
            </w:r>
            <w:r>
              <w:rPr>
                <w:rFonts w:ascii="GHEA Grapalat" w:hAnsi="GHEA Grapalat"/>
                <w:sz w:val="12"/>
                <w:szCs w:val="12"/>
              </w:rPr>
              <w:t>.</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20"/>
                <w:szCs w:val="20"/>
              </w:rPr>
              <w:lastRenderedPageBreak/>
              <w:t>37</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15619000</w:t>
            </w:r>
          </w:p>
          <w:p w:rsidR="00C2648D" w:rsidRDefault="00C2648D">
            <w:pPr>
              <w:pStyle w:val="af4"/>
              <w:spacing w:before="0" w:beforeAutospacing="0" w:after="0" w:afterAutospacing="0"/>
              <w:jc w:val="center"/>
            </w:pPr>
            <w:r>
              <w:t> </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Hachar</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Из бобовых бобов влажность не более 15%, фасовка не более 50 кг.</w:t>
            </w:r>
            <w:r>
              <w:rPr>
                <w:rFonts w:ascii="Calibri" w:hAnsi="Calibri" w:cs="Calibri"/>
                <w:sz w:val="16"/>
                <w:szCs w:val="16"/>
              </w:rPr>
              <w:t> </w:t>
            </w:r>
            <w:r>
              <w:rPr>
                <w:rFonts w:ascii="GHEA Grapalat" w:hAnsi="GHEA Grapalat"/>
                <w:sz w:val="16"/>
                <w:szCs w:val="16"/>
              </w:rPr>
              <w:t>Безопасность и маркировка согласно Правительству РА 2007</w:t>
            </w:r>
            <w:r>
              <w:rPr>
                <w:rFonts w:ascii="Calibri" w:hAnsi="Calibri" w:cs="Calibri"/>
                <w:sz w:val="16"/>
                <w:szCs w:val="16"/>
              </w:rPr>
              <w:t> </w:t>
            </w:r>
            <w:r>
              <w:rPr>
                <w:rFonts w:ascii="GHEA Grapalat" w:hAnsi="GHEA Grapalat"/>
                <w:sz w:val="16"/>
                <w:szCs w:val="16"/>
              </w:rPr>
              <w:t>Статья 8 Технического регламента о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1 43:</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1 43:</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38</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15821200</w:t>
            </w:r>
          </w:p>
        </w:tc>
        <w:tc>
          <w:tcPr>
            <w:tcW w:w="1980" w:type="dxa"/>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печенье</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6"/>
                <w:szCs w:val="16"/>
              </w:rPr>
              <w:t>Молоко, сахар, влажность: 3-10%, содержание сахара: 20-27%, содержание жира: 3-30%, местного производства.</w:t>
            </w:r>
            <w:r>
              <w:rPr>
                <w:rFonts w:ascii="Calibri" w:hAnsi="Calibri" w:cs="Calibri"/>
                <w:sz w:val="16"/>
                <w:szCs w:val="16"/>
              </w:rPr>
              <w:t> </w:t>
            </w:r>
            <w:r>
              <w:rPr>
                <w:rFonts w:ascii="GHEA Grapalat" w:hAnsi="GHEA Grapalat"/>
                <w:sz w:val="16"/>
                <w:szCs w:val="16"/>
              </w:rPr>
              <w:t>Безопасность в соответствии с 2-III-4.9-01-2010 гигиеническими нормами и маркировкой - Статья 8 Закона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sz w:val="18"/>
                <w:szCs w:val="18"/>
              </w:rPr>
              <w:t>1 </w:t>
            </w:r>
            <w:r>
              <w:rPr>
                <w:rFonts w:ascii="Sylfaen" w:hAnsi="Sylfaen"/>
                <w:sz w:val="18"/>
                <w:szCs w:val="18"/>
              </w:rPr>
              <w:t>10:</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sz w:val="18"/>
                <w:szCs w:val="18"/>
              </w:rPr>
              <w:t>1 </w:t>
            </w:r>
            <w:r>
              <w:rPr>
                <w:rFonts w:ascii="Sylfaen" w:hAnsi="Sylfaen"/>
                <w:sz w:val="18"/>
                <w:szCs w:val="18"/>
              </w:rPr>
              <w:t>10: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 для других этапов поставки, каждый в</w:t>
            </w:r>
            <w:r>
              <w:rPr>
                <w:rFonts w:ascii="Calibri" w:hAnsi="Calibri" w:cs="Calibri"/>
                <w:sz w:val="12"/>
                <w:szCs w:val="12"/>
              </w:rPr>
              <w:t> </w:t>
            </w:r>
            <w:r>
              <w:rPr>
                <w:rFonts w:ascii="GHEA Grapalat" w:hAnsi="GHEA Grapalat"/>
                <w:sz w:val="12"/>
                <w:szCs w:val="12"/>
              </w:rPr>
              <w:t>течение 2 рабочих дней после получения</w:t>
            </w:r>
            <w:r>
              <w:rPr>
                <w:rFonts w:ascii="Calibri" w:hAnsi="Calibri" w:cs="Calibri"/>
                <w:sz w:val="12"/>
                <w:szCs w:val="12"/>
              </w:rPr>
              <w:t> </w:t>
            </w:r>
            <w:r>
              <w:rPr>
                <w:rFonts w:ascii="GHEA Grapalat" w:hAnsi="GHEA Grapalat"/>
                <w:sz w:val="12"/>
                <w:szCs w:val="12"/>
              </w:rPr>
              <w:t>заказа</w:t>
            </w:r>
            <w:r>
              <w:rPr>
                <w:rFonts w:ascii="Calibri" w:hAnsi="Calibri" w:cs="Calibri"/>
                <w:sz w:val="12"/>
                <w:szCs w:val="12"/>
              </w:rPr>
              <w:t> </w:t>
            </w:r>
            <w:r>
              <w:rPr>
                <w:rFonts w:ascii="GHEA Grapalat" w:hAnsi="GHEA Grapalat"/>
                <w:sz w:val="12"/>
                <w:szCs w:val="12"/>
              </w:rPr>
              <w:t>от</w:t>
            </w:r>
            <w:r>
              <w:rPr>
                <w:rFonts w:ascii="Calibri" w:hAnsi="Calibri" w:cs="Calibri"/>
                <w:sz w:val="12"/>
                <w:szCs w:val="12"/>
              </w:rPr>
              <w:t> </w:t>
            </w:r>
            <w:r>
              <w:rPr>
                <w:rFonts w:ascii="GHEA Grapalat" w:hAnsi="GHEA Grapalat"/>
                <w:sz w:val="12"/>
                <w:szCs w:val="12"/>
              </w:rPr>
              <w:t>Заказчика</w:t>
            </w:r>
            <w:r>
              <w:rPr>
                <w:rFonts w:ascii="Calibri" w:hAnsi="Calibri" w:cs="Calibri"/>
                <w:sz w:val="12"/>
                <w:szCs w:val="12"/>
              </w:rPr>
              <w:t> </w:t>
            </w:r>
            <w:r>
              <w:rPr>
                <w:rFonts w:ascii="GHEA Grapalat" w:hAnsi="GHEA Grapalat"/>
                <w:sz w:val="12"/>
                <w:szCs w:val="12"/>
              </w:rPr>
              <w:t>.</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t>39</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15331167</w:t>
            </w:r>
          </w:p>
          <w:p w:rsidR="00C2648D" w:rsidRDefault="00C2648D">
            <w:pPr>
              <w:pStyle w:val="af4"/>
              <w:spacing w:before="0" w:beforeAutospacing="0" w:after="0" w:afterAutospacing="0"/>
              <w:jc w:val="center"/>
            </w:pPr>
            <w:r>
              <w:t> </w:t>
            </w:r>
          </w:p>
        </w:tc>
        <w:tc>
          <w:tcPr>
            <w:tcW w:w="1980" w:type="dxa"/>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Зеленый </w:t>
            </w:r>
            <w:r>
              <w:t>,  </w:t>
            </w:r>
            <w:r>
              <w:rPr>
                <w:rFonts w:ascii="Sylfaen" w:hAnsi="Sylfaen"/>
              </w:rPr>
              <w:t>смешанный</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6"/>
                <w:szCs w:val="16"/>
              </w:rPr>
              <w:t>Зелень</w:t>
            </w:r>
            <w:r>
              <w:rPr>
                <w:rFonts w:ascii="Calibri" w:hAnsi="Calibri" w:cs="Calibri"/>
                <w:sz w:val="16"/>
                <w:szCs w:val="16"/>
              </w:rPr>
              <w:t> </w:t>
            </w:r>
            <w:r>
              <w:rPr>
                <w:rFonts w:ascii="GHEA Grapalat" w:hAnsi="GHEA Grapalat"/>
                <w:sz w:val="16"/>
                <w:szCs w:val="16"/>
              </w:rPr>
              <w:t>различные</w:t>
            </w:r>
            <w:r>
              <w:rPr>
                <w:rFonts w:ascii="Calibri" w:hAnsi="Calibri" w:cs="Calibri"/>
                <w:sz w:val="16"/>
                <w:szCs w:val="16"/>
              </w:rPr>
              <w:t> </w:t>
            </w:r>
            <w:r>
              <w:rPr>
                <w:rFonts w:ascii="GHEA Grapalat" w:hAnsi="GHEA Grapalat"/>
                <w:sz w:val="16"/>
                <w:szCs w:val="16"/>
              </w:rPr>
              <w:t>типы</w:t>
            </w:r>
            <w:r>
              <w:rPr>
                <w:rFonts w:ascii="Calibri" w:hAnsi="Calibri" w:cs="Calibri"/>
                <w:sz w:val="16"/>
                <w:szCs w:val="16"/>
              </w:rPr>
              <w:t> </w:t>
            </w:r>
            <w:r>
              <w:rPr>
                <w:rFonts w:ascii="GHEA Grapalat" w:hAnsi="GHEA Grapalat"/>
                <w:sz w:val="16"/>
                <w:szCs w:val="16"/>
              </w:rPr>
              <w:t>,</w:t>
            </w:r>
            <w:r>
              <w:rPr>
                <w:rFonts w:ascii="Calibri" w:hAnsi="Calibri" w:cs="Calibri"/>
                <w:sz w:val="16"/>
                <w:szCs w:val="16"/>
              </w:rPr>
              <w:t> </w:t>
            </w:r>
            <w:r>
              <w:rPr>
                <w:rFonts w:ascii="GHEA Grapalat" w:hAnsi="GHEA Grapalat"/>
                <w:sz w:val="16"/>
                <w:szCs w:val="16"/>
              </w:rPr>
              <w:t>безопасность</w:t>
            </w:r>
            <w:r>
              <w:rPr>
                <w:rFonts w:ascii="Calibri" w:hAnsi="Calibri" w:cs="Calibri"/>
                <w:sz w:val="16"/>
                <w:szCs w:val="16"/>
              </w:rPr>
              <w:t> </w:t>
            </w:r>
            <w:r>
              <w:rPr>
                <w:rFonts w:ascii="GHEA Grapalat" w:hAnsi="GHEA Grapalat"/>
                <w:sz w:val="16"/>
                <w:szCs w:val="16"/>
              </w:rPr>
              <w:t>,</w:t>
            </w:r>
            <w:r>
              <w:rPr>
                <w:rFonts w:ascii="Calibri" w:hAnsi="Calibri" w:cs="Calibri"/>
                <w:sz w:val="16"/>
                <w:szCs w:val="16"/>
              </w:rPr>
              <w:t> </w:t>
            </w:r>
            <w:r>
              <w:rPr>
                <w:rFonts w:ascii="GHEA Grapalat" w:hAnsi="GHEA Grapalat"/>
                <w:sz w:val="16"/>
                <w:szCs w:val="16"/>
              </w:rPr>
              <w:t>N 2-III-4,9-01-2003 (</w:t>
            </w:r>
            <w:r>
              <w:rPr>
                <w:rFonts w:ascii="Calibri" w:hAnsi="Calibri" w:cs="Calibri"/>
                <w:sz w:val="16"/>
                <w:szCs w:val="16"/>
              </w:rPr>
              <w:t> </w:t>
            </w:r>
            <w:r>
              <w:rPr>
                <w:rFonts w:ascii="GHEA Grapalat" w:hAnsi="GHEA Grapalat"/>
                <w:sz w:val="16"/>
                <w:szCs w:val="16"/>
              </w:rPr>
              <w:t>Россия</w:t>
            </w:r>
            <w:r>
              <w:rPr>
                <w:rFonts w:ascii="Calibri" w:hAnsi="Calibri" w:cs="Calibri"/>
                <w:sz w:val="16"/>
                <w:szCs w:val="16"/>
              </w:rPr>
              <w:t> </w:t>
            </w:r>
            <w:r>
              <w:rPr>
                <w:rFonts w:ascii="GHEA Grapalat" w:hAnsi="GHEA Grapalat"/>
                <w:sz w:val="16"/>
                <w:szCs w:val="16"/>
              </w:rPr>
              <w:t>Сан</w:t>
            </w:r>
            <w:r>
              <w:rPr>
                <w:rFonts w:ascii="Calibri" w:hAnsi="Calibri" w:cs="Calibri"/>
                <w:sz w:val="16"/>
                <w:szCs w:val="16"/>
              </w:rPr>
              <w:t> </w:t>
            </w:r>
            <w:r>
              <w:rPr>
                <w:rFonts w:ascii="GHEA Grapalat" w:hAnsi="GHEA Grapalat"/>
                <w:sz w:val="16"/>
                <w:szCs w:val="16"/>
              </w:rPr>
              <w:t>Пина</w:t>
            </w:r>
            <w:r>
              <w:rPr>
                <w:rFonts w:ascii="Calibri" w:hAnsi="Calibri" w:cs="Calibri"/>
                <w:sz w:val="16"/>
                <w:szCs w:val="16"/>
              </w:rPr>
              <w:t> </w:t>
            </w:r>
            <w:r>
              <w:rPr>
                <w:rFonts w:ascii="GHEA Grapalat" w:hAnsi="GHEA Grapalat"/>
                <w:sz w:val="16"/>
                <w:szCs w:val="16"/>
              </w:rPr>
              <w:t>2,3,2-1078-01)</w:t>
            </w:r>
            <w:r>
              <w:rPr>
                <w:rFonts w:ascii="Calibri" w:hAnsi="Calibri" w:cs="Calibri"/>
                <w:sz w:val="16"/>
                <w:szCs w:val="16"/>
              </w:rPr>
              <w:t> </w:t>
            </w:r>
            <w:r>
              <w:rPr>
                <w:rFonts w:ascii="GHEA Grapalat" w:hAnsi="GHEA Grapalat"/>
                <w:sz w:val="16"/>
                <w:szCs w:val="16"/>
              </w:rPr>
              <w:t>санитарно-эпидемиологические</w:t>
            </w:r>
            <w:r>
              <w:rPr>
                <w:rFonts w:ascii="Calibri" w:hAnsi="Calibri" w:cs="Calibri"/>
                <w:sz w:val="16"/>
                <w:szCs w:val="16"/>
              </w:rPr>
              <w:t> </w:t>
            </w:r>
            <w:r>
              <w:rPr>
                <w:rFonts w:ascii="GHEA Grapalat" w:hAnsi="GHEA Grapalat"/>
                <w:sz w:val="16"/>
                <w:szCs w:val="16"/>
              </w:rPr>
              <w:t>правила</w:t>
            </w:r>
            <w:r>
              <w:rPr>
                <w:rFonts w:ascii="Calibri" w:hAnsi="Calibri" w:cs="Calibri"/>
                <w:sz w:val="16"/>
                <w:szCs w:val="16"/>
              </w:rPr>
              <w:t> </w:t>
            </w:r>
            <w:r>
              <w:rPr>
                <w:rFonts w:ascii="GHEA Grapalat" w:hAnsi="GHEA Grapalat"/>
                <w:sz w:val="16"/>
                <w:szCs w:val="16"/>
              </w:rPr>
              <w:t>и</w:t>
            </w:r>
            <w:r>
              <w:rPr>
                <w:rFonts w:ascii="Calibri" w:hAnsi="Calibri" w:cs="Calibri"/>
                <w:sz w:val="16"/>
                <w:szCs w:val="16"/>
              </w:rPr>
              <w:t> </w:t>
            </w:r>
            <w:r>
              <w:rPr>
                <w:rFonts w:ascii="GHEA Grapalat" w:hAnsi="GHEA Grapalat"/>
                <w:sz w:val="16"/>
                <w:szCs w:val="16"/>
              </w:rPr>
              <w:t>нормы</w:t>
            </w:r>
            <w:r>
              <w:rPr>
                <w:rFonts w:ascii="Calibri" w:hAnsi="Calibri" w:cs="Calibri"/>
                <w:sz w:val="16"/>
                <w:szCs w:val="16"/>
              </w:rPr>
              <w:t> </w:t>
            </w:r>
            <w:r>
              <w:rPr>
                <w:rFonts w:ascii="GHEA Grapalat" w:hAnsi="GHEA Grapalat"/>
                <w:sz w:val="16"/>
                <w:szCs w:val="16"/>
              </w:rPr>
              <w:t>и</w:t>
            </w:r>
            <w:r>
              <w:rPr>
                <w:rFonts w:ascii="Calibri" w:hAnsi="Calibri" w:cs="Calibri"/>
                <w:sz w:val="16"/>
                <w:szCs w:val="16"/>
              </w:rPr>
              <w:t> </w:t>
            </w:r>
            <w:r>
              <w:rPr>
                <w:rFonts w:ascii="GHEA Grapalat" w:hAnsi="GHEA Grapalat"/>
                <w:sz w:val="16"/>
                <w:szCs w:val="16"/>
              </w:rPr>
              <w:t>продовольственной</w:t>
            </w:r>
            <w:r>
              <w:rPr>
                <w:rFonts w:ascii="Calibri" w:hAnsi="Calibri" w:cs="Calibri"/>
                <w:sz w:val="16"/>
                <w:szCs w:val="16"/>
              </w:rPr>
              <w:t> </w:t>
            </w:r>
            <w:r>
              <w:rPr>
                <w:rFonts w:ascii="GHEA Grapalat" w:hAnsi="GHEA Grapalat"/>
                <w:sz w:val="16"/>
                <w:szCs w:val="16"/>
              </w:rPr>
              <w:t>безопасности</w:t>
            </w:r>
            <w:r>
              <w:rPr>
                <w:rFonts w:ascii="Calibri" w:hAnsi="Calibri" w:cs="Calibri"/>
                <w:sz w:val="16"/>
                <w:szCs w:val="16"/>
              </w:rPr>
              <w:t> </w:t>
            </w:r>
            <w:r>
              <w:rPr>
                <w:rFonts w:ascii="GHEA Grapalat" w:hAnsi="GHEA Grapalat"/>
                <w:sz w:val="16"/>
                <w:szCs w:val="16"/>
              </w:rPr>
              <w:t>в</w:t>
            </w:r>
            <w:r>
              <w:rPr>
                <w:rFonts w:ascii="Calibri" w:hAnsi="Calibri" w:cs="Calibri"/>
                <w:sz w:val="16"/>
                <w:szCs w:val="16"/>
              </w:rPr>
              <w:t> </w:t>
            </w:r>
            <w:r>
              <w:rPr>
                <w:rFonts w:ascii="GHEA Grapalat" w:hAnsi="GHEA Grapalat"/>
                <w:sz w:val="16"/>
                <w:szCs w:val="16"/>
              </w:rPr>
              <w:t>с</w:t>
            </w:r>
            <w:r>
              <w:rPr>
                <w:rFonts w:ascii="Calibri" w:hAnsi="Calibri" w:cs="Calibri"/>
                <w:sz w:val="16"/>
                <w:szCs w:val="16"/>
              </w:rPr>
              <w:t> </w:t>
            </w:r>
            <w:r>
              <w:rPr>
                <w:rFonts w:ascii="GHEA Grapalat" w:hAnsi="GHEA Grapalat"/>
                <w:sz w:val="16"/>
                <w:szCs w:val="16"/>
              </w:rPr>
              <w:t>Законом</w:t>
            </w:r>
            <w:r>
              <w:rPr>
                <w:rFonts w:ascii="Calibri" w:hAnsi="Calibri" w:cs="Calibri"/>
                <w:sz w:val="16"/>
                <w:szCs w:val="16"/>
              </w:rPr>
              <w:t> </w:t>
            </w:r>
            <w:r>
              <w:rPr>
                <w:rFonts w:ascii="GHEA Grapalat" w:hAnsi="GHEA Grapalat"/>
                <w:sz w:val="16"/>
                <w:szCs w:val="16"/>
              </w:rPr>
              <w:t>от 9 -</w:t>
            </w:r>
            <w:r>
              <w:rPr>
                <w:rFonts w:ascii="Calibri" w:hAnsi="Calibri" w:cs="Calibri"/>
                <w:sz w:val="16"/>
                <w:szCs w:val="16"/>
              </w:rPr>
              <w:t> </w:t>
            </w:r>
            <w:r>
              <w:rPr>
                <w:rFonts w:ascii="GHEA Grapalat" w:hAnsi="GHEA Grapalat"/>
                <w:sz w:val="16"/>
                <w:szCs w:val="16"/>
              </w:rPr>
              <w:t>й</w:t>
            </w:r>
            <w:r>
              <w:rPr>
                <w:rFonts w:ascii="Calibri" w:hAnsi="Calibri" w:cs="Calibri"/>
                <w:sz w:val="16"/>
                <w:szCs w:val="16"/>
              </w:rPr>
              <w:t> </w:t>
            </w:r>
            <w:r>
              <w:rPr>
                <w:rFonts w:ascii="GHEA Grapalat" w:hAnsi="GHEA Grapalat"/>
                <w:sz w:val="16"/>
                <w:szCs w:val="16"/>
              </w:rPr>
              <w:t>статьи</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соединение</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231</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231</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 xml:space="preserve">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w:t>
            </w:r>
            <w:r>
              <w:rPr>
                <w:rFonts w:ascii="GHEA Grapalat" w:hAnsi="GHEA Grapalat"/>
                <w:sz w:val="12"/>
                <w:szCs w:val="12"/>
              </w:rPr>
              <w:lastRenderedPageBreak/>
              <w:t>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40</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15331154</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тромб</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6"/>
                <w:szCs w:val="16"/>
              </w:rPr>
              <w:t>Сушеный, очищенный, желтый или зеленый.</w:t>
            </w:r>
            <w:r>
              <w:rPr>
                <w:rFonts w:ascii="Calibri" w:hAnsi="Calibri" w:cs="Calibri"/>
                <w:sz w:val="16"/>
                <w:szCs w:val="16"/>
              </w:rPr>
              <w:t> </w:t>
            </w:r>
            <w:r>
              <w:rPr>
                <w:rFonts w:ascii="GHEA Grapalat" w:hAnsi="GHEA Grapalat"/>
                <w:sz w:val="16"/>
                <w:szCs w:val="16"/>
              </w:rPr>
              <w:t>Безопасность: статья 2 гигиенических норм N 2-III-4.9-01-2010 и Закон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187</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187</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 для других этапов поставки, каждый в течение 2</w:t>
            </w:r>
            <w:r>
              <w:rPr>
                <w:rFonts w:ascii="Calibri" w:hAnsi="Calibri" w:cs="Calibri"/>
                <w:sz w:val="12"/>
                <w:szCs w:val="12"/>
              </w:rPr>
              <w:t> </w:t>
            </w:r>
            <w:r>
              <w:rPr>
                <w:rFonts w:ascii="GHEA Grapalat" w:hAnsi="GHEA Grapalat"/>
                <w:sz w:val="12"/>
                <w:szCs w:val="12"/>
              </w:rPr>
              <w:t>рабочих дней</w:t>
            </w:r>
            <w:r>
              <w:rPr>
                <w:rFonts w:ascii="Calibri" w:hAnsi="Calibri" w:cs="Calibri"/>
                <w:sz w:val="12"/>
                <w:szCs w:val="12"/>
              </w:rPr>
              <w:t> </w:t>
            </w:r>
            <w:r>
              <w:rPr>
                <w:rFonts w:ascii="GHEA Grapalat" w:hAnsi="GHEA Grapalat"/>
                <w:sz w:val="12"/>
                <w:szCs w:val="12"/>
              </w:rPr>
              <w:t>после получения заказа от Заказчика</w:t>
            </w:r>
            <w:r>
              <w:rPr>
                <w:rFonts w:ascii="Calibri" w:hAnsi="Calibri" w:cs="Calibri"/>
                <w:sz w:val="12"/>
                <w:szCs w:val="12"/>
              </w:rPr>
              <w:t> </w:t>
            </w:r>
            <w:r>
              <w:rPr>
                <w:rFonts w:ascii="GHEA Grapalat" w:hAnsi="GHEA Grapalat"/>
                <w:sz w:val="12"/>
                <w:szCs w:val="12"/>
              </w:rPr>
              <w:t>.</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t>41</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15872310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Сушеный лавровый лист</w:t>
            </w:r>
            <w:r>
              <w:t>    </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6"/>
                <w:szCs w:val="16"/>
              </w:rPr>
              <w:t>Лавровый лист сушеный, масса влаги в листе - не более 12%, ГОСТ 17594-81.</w:t>
            </w:r>
            <w:r>
              <w:rPr>
                <w:rFonts w:ascii="Calibri" w:hAnsi="Calibri" w:cs="Calibri"/>
                <w:sz w:val="16"/>
                <w:szCs w:val="16"/>
              </w:rPr>
              <w:t> </w:t>
            </w:r>
            <w:r>
              <w:rPr>
                <w:rFonts w:ascii="GHEA Grapalat" w:hAnsi="GHEA Grapalat"/>
                <w:sz w:val="16"/>
                <w:szCs w:val="16"/>
              </w:rPr>
              <w:t>Безопасность согласно гигиеническим нормам N 8-III-4.9-01-2010, ст. 8 Закона РА о безопасности пищевых продуктов.</w:t>
            </w:r>
          </w:p>
          <w:p w:rsidR="00C2648D" w:rsidRDefault="00C2648D">
            <w:pPr>
              <w:pStyle w:val="af4"/>
              <w:spacing w:before="0" w:beforeAutospacing="0" w:after="0" w:afterAutospacing="0"/>
              <w:jc w:val="center"/>
            </w:pPr>
            <w:r>
              <w:rPr>
                <w:rFonts w:ascii="Calibri" w:hAnsi="Calibri" w:cs="Calibri"/>
                <w:sz w:val="16"/>
                <w:szCs w:val="16"/>
              </w:rPr>
              <w:t> </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коробка</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110</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110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 xml:space="preserve">С даты вступления в силу Договора до 25.12.2020 ... Срок поставки первого этапа устанавливается не </w:t>
            </w:r>
            <w:r>
              <w:rPr>
                <w:rFonts w:ascii="GHEA Grapalat" w:hAnsi="GHEA Grapalat"/>
                <w:sz w:val="12"/>
                <w:szCs w:val="12"/>
              </w:rPr>
              <w:lastRenderedPageBreak/>
              <w:t>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42</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15412200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сливочное масло</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Масла для приготовления пищи, растительные или овощные, без содержания холестерина, утяжеленные металлические или пластиковые контейнеры.</w:t>
            </w:r>
            <w:r>
              <w:rPr>
                <w:rFonts w:ascii="Calibri" w:hAnsi="Calibri" w:cs="Calibri"/>
                <w:sz w:val="16"/>
                <w:szCs w:val="16"/>
              </w:rPr>
              <w:t> </w:t>
            </w:r>
            <w:r>
              <w:rPr>
                <w:rFonts w:ascii="GHEA Grapalat" w:hAnsi="GHEA Grapalat"/>
                <w:sz w:val="16"/>
                <w:szCs w:val="16"/>
              </w:rPr>
              <w:t>Безопасность: гигиенические нормы N 2-III-4.9-01-2010, помеченные как статья 8 Закона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sz w:val="18"/>
                <w:szCs w:val="18"/>
              </w:rPr>
              <w:t>1 </w:t>
            </w:r>
            <w:r>
              <w:rPr>
                <w:rFonts w:ascii="Sylfaen" w:hAnsi="Sylfaen"/>
                <w:sz w:val="18"/>
                <w:szCs w:val="18"/>
              </w:rPr>
              <w:t>3 2:</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sz w:val="18"/>
                <w:szCs w:val="18"/>
              </w:rPr>
              <w:t>1 </w:t>
            </w:r>
            <w:r>
              <w:rPr>
                <w:rFonts w:ascii="Sylfaen" w:hAnsi="Sylfaen"/>
                <w:sz w:val="18"/>
                <w:szCs w:val="18"/>
              </w:rPr>
              <w:t>3 2:</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 если поставщик не согласен доставить ранее / для других этапов поставки, каждые 2 рабочих</w:t>
            </w:r>
            <w:r>
              <w:rPr>
                <w:rFonts w:ascii="Calibri" w:hAnsi="Calibri" w:cs="Calibri"/>
                <w:sz w:val="12"/>
                <w:szCs w:val="12"/>
              </w:rPr>
              <w:t> </w:t>
            </w:r>
            <w:r>
              <w:rPr>
                <w:rFonts w:ascii="GHEA Grapalat" w:hAnsi="GHEA Grapalat"/>
                <w:sz w:val="12"/>
                <w:szCs w:val="12"/>
              </w:rPr>
              <w:t>дня</w:t>
            </w:r>
            <w:r>
              <w:rPr>
                <w:rFonts w:ascii="Calibri" w:hAnsi="Calibri" w:cs="Calibri"/>
                <w:sz w:val="12"/>
                <w:szCs w:val="12"/>
              </w:rPr>
              <w:t> </w:t>
            </w:r>
            <w:r>
              <w:rPr>
                <w:rFonts w:ascii="GHEA Grapalat" w:hAnsi="GHEA Grapalat"/>
                <w:sz w:val="12"/>
                <w:szCs w:val="12"/>
              </w:rPr>
              <w:t>после получения заказа от Клиента</w:t>
            </w:r>
            <w:r>
              <w:rPr>
                <w:rFonts w:ascii="Calibri" w:hAnsi="Calibri" w:cs="Calibri"/>
                <w:sz w:val="12"/>
                <w:szCs w:val="12"/>
              </w:rPr>
              <w:t> </w:t>
            </w:r>
            <w:r>
              <w:rPr>
                <w:rFonts w:ascii="GHEA Grapalat" w:hAnsi="GHEA Grapalat"/>
                <w:sz w:val="12"/>
                <w:szCs w:val="12"/>
              </w:rPr>
              <w:t>.</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t>43</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15111120</w:t>
            </w:r>
          </w:p>
          <w:p w:rsidR="00C2648D" w:rsidRDefault="00C2648D">
            <w:pPr>
              <w:pStyle w:val="af4"/>
              <w:spacing w:before="0" w:beforeAutospacing="0" w:after="0" w:afterAutospacing="0"/>
              <w:jc w:val="center"/>
            </w:pPr>
            <w:r>
              <w:t> </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16"/>
                <w:szCs w:val="16"/>
              </w:rPr>
              <w:t>Убойная</w:t>
            </w:r>
            <w:r>
              <w:br/>
            </w:r>
            <w:r>
              <w:rPr>
                <w:rFonts w:ascii="GHEA Grapalat" w:hAnsi="GHEA Grapalat"/>
                <w:sz w:val="16"/>
                <w:szCs w:val="16"/>
              </w:rPr>
              <w:t>говядина без мяса, местная, свинина</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pacing w:val="-6"/>
                <w:sz w:val="16"/>
                <w:szCs w:val="16"/>
              </w:rPr>
              <w:t>Говядина по месту, пропорционально разделенная, мягкая,</w:t>
            </w:r>
            <w:r>
              <w:rPr>
                <w:rFonts w:ascii="Calibri" w:hAnsi="Calibri" w:cs="Calibri"/>
                <w:spacing w:val="-6"/>
                <w:sz w:val="16"/>
                <w:szCs w:val="16"/>
              </w:rPr>
              <w:t> </w:t>
            </w:r>
            <w:r>
              <w:rPr>
                <w:rFonts w:ascii="GHEA Grapalat" w:hAnsi="GHEA Grapalat"/>
                <w:spacing w:val="-6"/>
                <w:sz w:val="16"/>
                <w:szCs w:val="16"/>
              </w:rPr>
              <w:t>без костей, быстрого приготовления,</w:t>
            </w:r>
            <w:r>
              <w:rPr>
                <w:rFonts w:ascii="Calibri" w:hAnsi="Calibri" w:cs="Calibri"/>
                <w:spacing w:val="-6"/>
                <w:sz w:val="16"/>
                <w:szCs w:val="16"/>
              </w:rPr>
              <w:t> </w:t>
            </w:r>
            <w:r>
              <w:rPr>
                <w:rFonts w:ascii="GHEA Grapalat" w:hAnsi="GHEA Grapalat"/>
                <w:spacing w:val="-6"/>
                <w:sz w:val="16"/>
                <w:szCs w:val="16"/>
              </w:rPr>
              <w:t xml:space="preserve">замороженная, жирная до 20%, с развитыми мышцами, хранится при температуре от 0 ° C до 4 ° C - не более 6 ч, </w:t>
            </w:r>
            <w:r>
              <w:rPr>
                <w:rFonts w:ascii="GHEA Grapalat" w:hAnsi="GHEA Grapalat"/>
                <w:spacing w:val="-6"/>
                <w:sz w:val="16"/>
                <w:szCs w:val="16"/>
              </w:rPr>
              <w:lastRenderedPageBreak/>
              <w:t>оплодотворенная, замороженное мясо Поверхность не должна быть влажной, соотношение кости и мяса - 0% и 100%, упаковка в коробки соответственно.</w:t>
            </w:r>
            <w:r>
              <w:rPr>
                <w:rFonts w:ascii="Calibri" w:hAnsi="Calibri" w:cs="Calibri"/>
                <w:spacing w:val="-6"/>
                <w:sz w:val="16"/>
                <w:szCs w:val="16"/>
              </w:rPr>
              <w:t> </w:t>
            </w:r>
            <w:r>
              <w:rPr>
                <w:rFonts w:ascii="GHEA Grapalat" w:hAnsi="GHEA Grapalat"/>
                <w:spacing w:val="-6"/>
                <w:sz w:val="16"/>
                <w:szCs w:val="16"/>
              </w:rPr>
              <w:t>АСТ 342-2011.</w:t>
            </w:r>
          </w:p>
          <w:p w:rsidR="00C2648D" w:rsidRDefault="00C2648D">
            <w:pPr>
              <w:pStyle w:val="af4"/>
              <w:spacing w:before="0" w:beforeAutospacing="0" w:after="0" w:afterAutospacing="0"/>
              <w:jc w:val="center"/>
            </w:pPr>
            <w:r>
              <w:rPr>
                <w:rFonts w:ascii="GHEA Grapalat" w:hAnsi="GHEA Grapalat"/>
                <w:spacing w:val="-6"/>
                <w:sz w:val="16"/>
                <w:szCs w:val="16"/>
              </w:rPr>
              <w:t>Правительство безопасности Республики Армения 2006</w:t>
            </w:r>
            <w:r>
              <w:rPr>
                <w:rFonts w:ascii="Calibri" w:hAnsi="Calibri" w:cs="Calibri"/>
                <w:spacing w:val="-6"/>
                <w:sz w:val="16"/>
                <w:szCs w:val="16"/>
              </w:rPr>
              <w:t> </w:t>
            </w:r>
            <w:r>
              <w:rPr>
                <w:rFonts w:ascii="GHEA Grapalat" w:hAnsi="GHEA Grapalat"/>
                <w:spacing w:val="-6"/>
                <w:sz w:val="16"/>
                <w:szCs w:val="16"/>
              </w:rPr>
              <w:t>Статья 9 Закона РА о мясе и техническом регулировании мяса и безопасности пищевых продуктов, принятая Указом N 1560-N от 19 октября 1915 года.</w:t>
            </w:r>
          </w:p>
          <w:p w:rsidR="00C2648D" w:rsidRDefault="00C2648D">
            <w:pPr>
              <w:pStyle w:val="af4"/>
              <w:spacing w:before="0" w:beforeAutospacing="0" w:after="0" w:afterAutospacing="0"/>
              <w:jc w:val="center"/>
            </w:pPr>
            <w:r>
              <w:rPr>
                <w:rFonts w:ascii="GHEA Grapalat" w:hAnsi="GHEA Grapalat"/>
                <w:spacing w:val="-6"/>
                <w:sz w:val="16"/>
                <w:szCs w:val="16"/>
              </w:rPr>
              <w:t>Может быть заморожен после доставки;</w:t>
            </w:r>
          </w:p>
          <w:p w:rsidR="00C2648D" w:rsidRDefault="00C2648D">
            <w:pPr>
              <w:pStyle w:val="af4"/>
              <w:spacing w:before="0" w:beforeAutospacing="0" w:after="0" w:afterAutospacing="0"/>
              <w:jc w:val="center"/>
            </w:pPr>
            <w:r>
              <w:rPr>
                <w:rFonts w:ascii="GHEA Grapalat" w:hAnsi="GHEA Grapalat"/>
                <w:spacing w:val="-6"/>
                <w:sz w:val="16"/>
                <w:szCs w:val="16"/>
              </w:rPr>
              <w:t>Пожалуйста, обратите внимание, что</w:t>
            </w:r>
            <w:r>
              <w:rPr>
                <w:rFonts w:ascii="Calibri" w:hAnsi="Calibri" w:cs="Calibri"/>
                <w:spacing w:val="-6"/>
                <w:sz w:val="16"/>
                <w:szCs w:val="16"/>
              </w:rPr>
              <w:t> </w:t>
            </w:r>
            <w:r>
              <w:rPr>
                <w:rFonts w:ascii="GHEA Grapalat" w:hAnsi="GHEA Grapalat"/>
                <w:spacing w:val="-6"/>
                <w:sz w:val="16"/>
                <w:szCs w:val="16"/>
              </w:rPr>
              <w:t>мясо,</w:t>
            </w:r>
            <w:r>
              <w:rPr>
                <w:rFonts w:ascii="Calibri" w:hAnsi="Calibri" w:cs="Calibri"/>
                <w:spacing w:val="-6"/>
                <w:sz w:val="16"/>
                <w:szCs w:val="16"/>
              </w:rPr>
              <w:t> </w:t>
            </w:r>
            <w:r>
              <w:rPr>
                <w:rFonts w:ascii="GHEA Grapalat" w:hAnsi="GHEA Grapalat"/>
                <w:spacing w:val="-6"/>
                <w:sz w:val="16"/>
                <w:szCs w:val="16"/>
              </w:rPr>
              <w:t>поставляемое поставщиком (ями) в детские сады,</w:t>
            </w:r>
            <w:r>
              <w:rPr>
                <w:rFonts w:ascii="Calibri" w:hAnsi="Calibri" w:cs="Calibri"/>
                <w:spacing w:val="-6"/>
                <w:sz w:val="16"/>
                <w:szCs w:val="16"/>
              </w:rPr>
              <w:t> </w:t>
            </w:r>
            <w:r>
              <w:rPr>
                <w:rFonts w:ascii="GHEA Grapalat" w:hAnsi="GHEA Grapalat"/>
                <w:spacing w:val="-6"/>
                <w:sz w:val="16"/>
                <w:szCs w:val="16"/>
              </w:rPr>
              <w:t>должно</w:t>
            </w:r>
            <w:r>
              <w:rPr>
                <w:rFonts w:ascii="Calibri" w:hAnsi="Calibri" w:cs="Calibri"/>
                <w:spacing w:val="-6"/>
                <w:sz w:val="16"/>
                <w:szCs w:val="16"/>
              </w:rPr>
              <w:t> </w:t>
            </w:r>
            <w:r>
              <w:rPr>
                <w:rFonts w:ascii="GHEA Grapalat" w:hAnsi="GHEA Grapalat"/>
                <w:spacing w:val="-6"/>
                <w:sz w:val="16"/>
                <w:szCs w:val="16"/>
              </w:rPr>
              <w:t>быть забито только на бойнях, и только</w:t>
            </w:r>
            <w:r>
              <w:rPr>
                <w:rFonts w:ascii="Calibri" w:hAnsi="Calibri" w:cs="Calibri"/>
                <w:spacing w:val="-6"/>
                <w:sz w:val="16"/>
                <w:szCs w:val="16"/>
              </w:rPr>
              <w:t> </w:t>
            </w:r>
            <w:r>
              <w:rPr>
                <w:rFonts w:ascii="GHEA Grapalat" w:hAnsi="GHEA Grapalat"/>
                <w:spacing w:val="-6"/>
                <w:sz w:val="16"/>
                <w:szCs w:val="16"/>
              </w:rPr>
              <w:t>компании-</w:t>
            </w:r>
            <w:r>
              <w:rPr>
                <w:rFonts w:ascii="Calibri" w:hAnsi="Calibri" w:cs="Calibri"/>
                <w:spacing w:val="-6"/>
                <w:sz w:val="16"/>
                <w:szCs w:val="16"/>
              </w:rPr>
              <w:t> </w:t>
            </w:r>
            <w:r>
              <w:rPr>
                <w:rFonts w:ascii="GHEA Grapalat" w:hAnsi="GHEA Grapalat"/>
                <w:spacing w:val="-6"/>
                <w:sz w:val="16"/>
                <w:szCs w:val="16"/>
              </w:rPr>
              <w:t>подрядчики,</w:t>
            </w:r>
            <w:r>
              <w:rPr>
                <w:rFonts w:ascii="Calibri" w:hAnsi="Calibri" w:cs="Calibri"/>
                <w:spacing w:val="-6"/>
                <w:sz w:val="16"/>
                <w:szCs w:val="16"/>
              </w:rPr>
              <w:t> </w:t>
            </w:r>
            <w:r>
              <w:rPr>
                <w:rFonts w:ascii="GHEA Grapalat" w:hAnsi="GHEA Grapalat"/>
                <w:spacing w:val="-6"/>
                <w:sz w:val="16"/>
                <w:szCs w:val="16"/>
              </w:rPr>
              <w:t>зарегистрированные в бойне, зарегистрированной в Инспекции безопасности пищевых продуктов при правительстве РА, могут представить ценовое предложение</w:t>
            </w:r>
            <w:r>
              <w:rPr>
                <w:rFonts w:ascii="Calibri" w:hAnsi="Calibri" w:cs="Calibri"/>
                <w:spacing w:val="-6"/>
                <w:sz w:val="16"/>
                <w:szCs w:val="16"/>
              </w:rPr>
              <w:t> </w:t>
            </w:r>
            <w:r>
              <w:rPr>
                <w:rFonts w:ascii="GHEA Grapalat" w:hAnsi="GHEA Grapalat"/>
                <w:spacing w:val="-6"/>
                <w:sz w:val="16"/>
                <w:szCs w:val="16"/>
              </w:rPr>
              <w:t>.</w:t>
            </w:r>
            <w:r>
              <w:rPr>
                <w:rFonts w:ascii="Calibri" w:hAnsi="Calibri" w:cs="Calibri"/>
                <w:spacing w:val="-6"/>
                <w:sz w:val="16"/>
                <w:szCs w:val="16"/>
              </w:rPr>
              <w:t> </w:t>
            </w:r>
            <w:r>
              <w:rPr>
                <w:rFonts w:ascii="GHEA Grapalat" w:hAnsi="GHEA Grapalat"/>
                <w:spacing w:val="-6"/>
                <w:sz w:val="16"/>
                <w:szCs w:val="16"/>
              </w:rPr>
              <w:t>Участники, занявшие 1-е место, также должны предоставить копию договора с квалификационными документами на вышеуказанные части.</w:t>
            </w:r>
          </w:p>
          <w:p w:rsidR="00C2648D" w:rsidRDefault="00C2648D">
            <w:pPr>
              <w:pStyle w:val="af4"/>
              <w:spacing w:before="0" w:beforeAutospacing="0" w:after="0" w:afterAutospacing="0"/>
              <w:jc w:val="center"/>
            </w:pPr>
            <w:r>
              <w:rPr>
                <w:rFonts w:ascii="GHEA Grapalat" w:hAnsi="GHEA Grapalat"/>
                <w:spacing w:val="-6"/>
                <w:sz w:val="16"/>
                <w:szCs w:val="16"/>
              </w:rPr>
              <w:t>Обратите внимание, что поставки должны осуществляться с помощью транспортных средств, предназначенных для перевозки пищевых продуктов, которые в соответствии с Приказом № 85-N приказа начальника Государственной службы безопасности пищевых продуктов Министерства пищевых продуктов 2017 года о порядке предоставления санитарного паспорта для перевозки продуктов питания и примерного санитарного паспорта В соответствии с утвержденным графиком они должны иметь санитарные паспорта.</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lastRenderedPageBreak/>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bottom"/>
            <w:hideMark/>
          </w:tcPr>
          <w:p w:rsidR="00C2648D" w:rsidRDefault="00C2648D">
            <w:pPr>
              <w:pStyle w:val="af4"/>
              <w:spacing w:before="0" w:beforeAutospacing="0" w:after="0" w:afterAutospacing="0"/>
            </w:pPr>
            <w:r>
              <w:rPr>
                <w:rFonts w:ascii="Sylfaen" w:hAnsi="Sylfaen"/>
                <w:sz w:val="18"/>
                <w:szCs w:val="18"/>
              </w:rPr>
              <w:t>462</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 xml:space="preserve">Котайкский марз, </w:t>
            </w:r>
            <w:r>
              <w:rPr>
                <w:rFonts w:ascii="GHEA Grapalat" w:hAnsi="GHEA Grapalat"/>
                <w:b/>
                <w:bCs/>
                <w:i/>
                <w:iCs/>
                <w:sz w:val="14"/>
                <w:szCs w:val="14"/>
              </w:rPr>
              <w:lastRenderedPageBreak/>
              <w:t>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bottom"/>
            <w:hideMark/>
          </w:tcPr>
          <w:p w:rsidR="00C2648D" w:rsidRDefault="00C2648D">
            <w:pPr>
              <w:pStyle w:val="af4"/>
              <w:spacing w:before="0" w:beforeAutospacing="0" w:after="0" w:afterAutospacing="0"/>
            </w:pPr>
            <w:r>
              <w:rPr>
                <w:rFonts w:ascii="Sylfaen" w:hAnsi="Sylfaen"/>
                <w:sz w:val="18"/>
                <w:szCs w:val="18"/>
              </w:rPr>
              <w:lastRenderedPageBreak/>
              <w:t>462</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 xml:space="preserve">С даты вступления в силу Договора </w:t>
            </w:r>
            <w:r>
              <w:rPr>
                <w:rFonts w:ascii="GHEA Grapalat" w:hAnsi="GHEA Grapalat"/>
                <w:sz w:val="12"/>
                <w:szCs w:val="12"/>
              </w:rPr>
              <w:lastRenderedPageBreak/>
              <w:t>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44</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Calibri" w:hAnsi="Calibri" w:cs="Calibri"/>
                <w:sz w:val="22"/>
                <w:szCs w:val="22"/>
              </w:rPr>
              <w:t>15871256</w:t>
            </w:r>
          </w:p>
          <w:p w:rsidR="00C2648D" w:rsidRDefault="00C2648D">
            <w:pPr>
              <w:pStyle w:val="af4"/>
              <w:spacing w:before="0" w:beforeAutospacing="0" w:after="0" w:afterAutospacing="0"/>
              <w:jc w:val="center"/>
            </w:pPr>
            <w:r>
              <w:t> </w:t>
            </w:r>
          </w:p>
        </w:tc>
        <w:tc>
          <w:tcPr>
            <w:tcW w:w="1980" w:type="dxa"/>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Зеленый перец</w:t>
            </w:r>
            <w:r>
              <w:t>  </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6"/>
                <w:szCs w:val="16"/>
              </w:rPr>
              <w:t>Дополнительные или обычные типы.</w:t>
            </w:r>
            <w:r>
              <w:rPr>
                <w:rFonts w:ascii="Calibri" w:hAnsi="Calibri" w:cs="Calibri"/>
                <w:sz w:val="16"/>
                <w:szCs w:val="16"/>
              </w:rPr>
              <w:t> </w:t>
            </w:r>
            <w:r>
              <w:rPr>
                <w:rFonts w:ascii="GHEA Grapalat" w:hAnsi="GHEA Grapalat"/>
                <w:sz w:val="16"/>
                <w:szCs w:val="16"/>
              </w:rPr>
              <w:t>Безопасность, упаковка и маркировка согласно Правительству РА 2006</w:t>
            </w:r>
            <w:r>
              <w:rPr>
                <w:rFonts w:ascii="Calibri" w:hAnsi="Calibri" w:cs="Calibri"/>
                <w:sz w:val="16"/>
                <w:szCs w:val="16"/>
              </w:rPr>
              <w:t> </w:t>
            </w:r>
            <w:r>
              <w:rPr>
                <w:rFonts w:ascii="GHEA Grapalat" w:hAnsi="GHEA Grapalat"/>
                <w:sz w:val="16"/>
                <w:szCs w:val="16"/>
              </w:rPr>
              <w:t xml:space="preserve">Статья 8 Закона РА «О свежих фруктах и </w:t>
            </w:r>
            <w:r>
              <w:rPr>
                <w:rFonts w:ascii="Cambria Math" w:hAnsi="Cambria Math" w:cs="Cambria Math"/>
                <w:sz w:val="16"/>
                <w:szCs w:val="16"/>
              </w:rPr>
              <w:t>​​</w:t>
            </w:r>
            <w:r>
              <w:rPr>
                <w:rFonts w:ascii="GHEA Grapalat" w:hAnsi="GHEA Grapalat" w:cs="GHEA Grapalat"/>
                <w:sz w:val="16"/>
                <w:szCs w:val="16"/>
              </w:rPr>
              <w:t>овощахиобезопасностипищевыхпродуктов»</w:t>
            </w:r>
            <w:r>
              <w:rPr>
                <w:rFonts w:ascii="GHEA Grapalat" w:hAnsi="GHEA Grapalat"/>
                <w:sz w:val="16"/>
                <w:szCs w:val="16"/>
              </w:rPr>
              <w:t xml:space="preserve">, </w:t>
            </w:r>
            <w:r>
              <w:rPr>
                <w:rFonts w:ascii="GHEA Grapalat" w:hAnsi="GHEA Grapalat" w:cs="GHEA Grapalat"/>
                <w:sz w:val="16"/>
                <w:szCs w:val="16"/>
              </w:rPr>
              <w:t>утвержденнаяУказом№</w:t>
            </w:r>
            <w:r>
              <w:rPr>
                <w:rFonts w:ascii="GHEA Grapalat" w:hAnsi="GHEA Grapalat"/>
                <w:sz w:val="16"/>
                <w:szCs w:val="16"/>
              </w:rPr>
              <w:t xml:space="preserve"> 1913-N </w:t>
            </w:r>
            <w:r>
              <w:rPr>
                <w:rFonts w:ascii="GHEA Grapalat" w:hAnsi="GHEA Grapalat" w:cs="GHEA Grapalat"/>
                <w:sz w:val="16"/>
                <w:szCs w:val="16"/>
              </w:rPr>
              <w:t>от</w:t>
            </w:r>
            <w:r>
              <w:rPr>
                <w:rFonts w:ascii="GHEA Grapalat" w:hAnsi="GHEA Grapalat"/>
                <w:sz w:val="16"/>
                <w:szCs w:val="16"/>
              </w:rPr>
              <w:t xml:space="preserve"> 21 </w:t>
            </w:r>
            <w:r>
              <w:rPr>
                <w:rFonts w:ascii="GHEA Grapalat" w:hAnsi="GHEA Grapalat" w:cs="GHEA Grapalat"/>
                <w:sz w:val="16"/>
                <w:szCs w:val="16"/>
              </w:rPr>
              <w:t>декабря</w:t>
            </w:r>
            <w:r>
              <w:rPr>
                <w:rFonts w:ascii="GHEA Grapalat" w:hAnsi="GHEA Grapalat"/>
                <w:sz w:val="16"/>
                <w:szCs w:val="16"/>
              </w:rPr>
              <w:t xml:space="preserve"> 2011 </w:t>
            </w:r>
            <w:r>
              <w:rPr>
                <w:rFonts w:ascii="GHEA Grapalat" w:hAnsi="GHEA Grapalat" w:cs="GHEA Grapalat"/>
                <w:sz w:val="16"/>
                <w:szCs w:val="16"/>
              </w:rPr>
              <w:t>г</w:t>
            </w:r>
            <w:r>
              <w:rPr>
                <w:rFonts w:ascii="GHEA Grapalat" w:hAnsi="GHEA Grapalat"/>
                <w:sz w:val="16"/>
                <w:szCs w:val="16"/>
              </w:rPr>
              <w:t>.</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60</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60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 xml:space="preserve">С даты вступления в силу Договора до 25.12.2020 ... Срок поставки первой очереди должен составлять не менее 20 календарных дней (если только поставщик не согласится выполнить поставку раньше / </w:t>
            </w:r>
            <w:r>
              <w:rPr>
                <w:rFonts w:ascii="GHEA Grapalat" w:hAnsi="GHEA Grapalat"/>
                <w:sz w:val="12"/>
                <w:szCs w:val="12"/>
              </w:rPr>
              <w:lastRenderedPageBreak/>
              <w:t>для</w:t>
            </w:r>
            <w:r>
              <w:rPr>
                <w:rFonts w:ascii="Calibri" w:hAnsi="Calibri" w:cs="Calibri"/>
                <w:sz w:val="12"/>
                <w:szCs w:val="12"/>
              </w:rPr>
              <w:t> </w:t>
            </w:r>
            <w:r>
              <w:rPr>
                <w:rFonts w:ascii="GHEA Grapalat" w:hAnsi="GHEA Grapalat"/>
                <w:sz w:val="12"/>
                <w:szCs w:val="12"/>
              </w:rPr>
              <w:t>других этапов</w:t>
            </w:r>
            <w:r>
              <w:rPr>
                <w:rFonts w:ascii="Calibri" w:hAnsi="Calibri" w:cs="Calibri"/>
                <w:sz w:val="12"/>
                <w:szCs w:val="12"/>
              </w:rPr>
              <w:t> </w:t>
            </w:r>
            <w:r>
              <w:rPr>
                <w:rFonts w:ascii="GHEA Grapalat" w:hAnsi="GHEA Grapalat"/>
                <w:sz w:val="12"/>
                <w:szCs w:val="12"/>
              </w:rPr>
              <w:t>поставки</w:t>
            </w:r>
            <w:r>
              <w:rPr>
                <w:rFonts w:ascii="Calibri" w:hAnsi="Calibri" w:cs="Calibri"/>
                <w:sz w:val="12"/>
                <w:szCs w:val="12"/>
              </w:rPr>
              <w:t> </w:t>
            </w:r>
            <w:r>
              <w:rPr>
                <w:rFonts w:ascii="GHEA Grapalat" w:hAnsi="GHEA Grapalat"/>
                <w:sz w:val="12"/>
                <w:szCs w:val="12"/>
              </w:rPr>
              <w:t>, каждый в течение 2 рабочих дней после получения заказа от Клиента.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lastRenderedPageBreak/>
              <w:t>45</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15870000</w:t>
            </w:r>
          </w:p>
        </w:tc>
        <w:tc>
          <w:tcPr>
            <w:tcW w:w="1980" w:type="dxa"/>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Соль лимонной кислоты</w:t>
            </w:r>
            <w:r>
              <w:t> </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6"/>
                <w:szCs w:val="16"/>
              </w:rPr>
              <w:t>Соль лимонной кислоты</w:t>
            </w:r>
            <w:r>
              <w:rPr>
                <w:sz w:val="16"/>
                <w:szCs w:val="16"/>
              </w:rPr>
              <w:t> </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коробка</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55</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Марзпетуни</w:t>
            </w:r>
            <w:r>
              <w:rPr>
                <w:rFonts w:ascii="Calibri" w:hAnsi="Calibri" w:cs="Calibri"/>
                <w:b/>
                <w:bCs/>
                <w:i/>
                <w:iCs/>
                <w:sz w:val="14"/>
                <w:szCs w:val="14"/>
              </w:rPr>
              <w:t> </w:t>
            </w:r>
            <w:r>
              <w:rPr>
                <w:rFonts w:ascii="GHEA Grapalat" w:hAnsi="GHEA Grapalat"/>
                <w:b/>
                <w:bCs/>
                <w:i/>
                <w:iCs/>
                <w:sz w:val="14"/>
                <w:szCs w:val="14"/>
              </w:rPr>
              <w:t>20</w:t>
            </w:r>
          </w:p>
        </w:tc>
        <w:tc>
          <w:tcPr>
            <w:tcW w:w="430" w:type="dxa"/>
            <w:tcBorders>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8"/>
                <w:szCs w:val="18"/>
              </w:rPr>
              <w:t>55</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C2648D" w:rsidTr="00C2648D">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sz w:val="20"/>
                <w:szCs w:val="20"/>
              </w:rPr>
              <w:t>46</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03222113</w:t>
            </w:r>
          </w:p>
        </w:tc>
        <w:tc>
          <w:tcPr>
            <w:tcW w:w="1980" w:type="dxa"/>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изюм</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sz w:val="16"/>
                <w:szCs w:val="16"/>
              </w:rPr>
              <w:t>изюм</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Calibri" w:hAnsi="Calibri" w:cs="Calibri"/>
                <w:sz w:val="20"/>
                <w:szCs w:val="20"/>
              </w:rPr>
              <w:t> </w:t>
            </w:r>
          </w:p>
        </w:tc>
        <w:tc>
          <w:tcPr>
            <w:tcW w:w="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t>2</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rPr>
                <w:rFonts w:ascii="GHEA Grapalat" w:hAnsi="GHEA Grapalat"/>
                <w:b/>
                <w:bCs/>
                <w:i/>
                <w:iCs/>
                <w:sz w:val="14"/>
                <w:szCs w:val="14"/>
              </w:rPr>
              <w:t>Котайкский марз, с. Гарни, д.</w:t>
            </w:r>
            <w:r>
              <w:rPr>
                <w:rFonts w:ascii="Calibri" w:hAnsi="Calibri" w:cs="Calibri"/>
                <w:b/>
                <w:bCs/>
                <w:i/>
                <w:iCs/>
                <w:sz w:val="14"/>
                <w:szCs w:val="14"/>
              </w:rPr>
              <w:t> </w:t>
            </w:r>
            <w:r>
              <w:rPr>
                <w:rFonts w:ascii="GHEA Grapalat" w:hAnsi="GHEA Grapalat"/>
                <w:b/>
                <w:bCs/>
                <w:i/>
                <w:iCs/>
                <w:sz w:val="14"/>
                <w:szCs w:val="14"/>
              </w:rPr>
              <w:t>Ул. Марзпету</w:t>
            </w:r>
            <w:r>
              <w:rPr>
                <w:rFonts w:ascii="GHEA Grapalat" w:hAnsi="GHEA Grapalat"/>
                <w:b/>
                <w:bCs/>
                <w:i/>
                <w:iCs/>
                <w:sz w:val="14"/>
                <w:szCs w:val="14"/>
              </w:rPr>
              <w:lastRenderedPageBreak/>
              <w:t>ни</w:t>
            </w:r>
            <w:r>
              <w:rPr>
                <w:rFonts w:ascii="Calibri" w:hAnsi="Calibri" w:cs="Calibri"/>
                <w:b/>
                <w:bCs/>
                <w:i/>
                <w:iCs/>
                <w:sz w:val="14"/>
                <w:szCs w:val="14"/>
              </w:rPr>
              <w:t> </w:t>
            </w:r>
            <w:r>
              <w:rPr>
                <w:rFonts w:ascii="GHEA Grapalat" w:hAnsi="GHEA Grapalat"/>
                <w:b/>
                <w:bCs/>
                <w:i/>
                <w:iCs/>
                <w:sz w:val="14"/>
                <w:szCs w:val="14"/>
              </w:rPr>
              <w:t>20</w:t>
            </w:r>
          </w:p>
        </w:tc>
        <w:tc>
          <w:tcPr>
            <w:tcW w:w="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af4"/>
              <w:spacing w:before="0" w:beforeAutospacing="0" w:after="0" w:afterAutospacing="0"/>
              <w:jc w:val="center"/>
            </w:pPr>
            <w:r>
              <w:lastRenderedPageBreak/>
              <w:t>2</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2648D" w:rsidRDefault="00C2648D">
            <w:pPr>
              <w:pStyle w:val="af4"/>
              <w:spacing w:before="0" w:beforeAutospacing="0" w:after="0" w:afterAutospacing="0"/>
              <w:jc w:val="center"/>
            </w:pPr>
            <w:r>
              <w:rPr>
                <w:rFonts w:ascii="GHEA Grapalat" w:hAnsi="GHEA Grapalat"/>
                <w:sz w:val="12"/>
                <w:szCs w:val="12"/>
              </w:rPr>
              <w:t>С даты вступления в силу Договора до 25.12.2020 ... Срок поставки первого этапа устанавли</w:t>
            </w:r>
            <w:r>
              <w:rPr>
                <w:rFonts w:ascii="GHEA Grapalat" w:hAnsi="GHEA Grapalat"/>
                <w:sz w:val="12"/>
                <w:szCs w:val="12"/>
              </w:rPr>
              <w:lastRenderedPageBreak/>
              <w:t>вается не менее 20 календарных дней (если поставщик не согласен доставить раньше) / для других этапов поставки</w:t>
            </w:r>
            <w:r>
              <w:rPr>
                <w:rFonts w:ascii="Calibri" w:hAnsi="Calibri" w:cs="Calibri"/>
                <w:sz w:val="12"/>
                <w:szCs w:val="12"/>
              </w:rPr>
              <w:t> </w:t>
            </w:r>
            <w:r>
              <w:rPr>
                <w:rFonts w:ascii="GHEA Grapalat" w:hAnsi="GHEA Grapalat"/>
                <w:sz w:val="12"/>
                <w:szCs w:val="12"/>
              </w:rPr>
              <w:t>, каждый в течение 2 рабочих дней после получения заказа от Заказчика.</w:t>
            </w:r>
          </w:p>
        </w:tc>
      </w:tr>
    </w:tbl>
    <w:p w:rsidR="00C2648D" w:rsidRDefault="00C2648D" w:rsidP="00C2648D">
      <w:pPr>
        <w:pStyle w:val="af4"/>
        <w:spacing w:before="0" w:beforeAutospacing="0" w:after="0" w:afterAutospacing="0"/>
        <w:rPr>
          <w:color w:val="000000"/>
          <w:sz w:val="27"/>
          <w:szCs w:val="27"/>
        </w:rPr>
      </w:pPr>
      <w:r>
        <w:rPr>
          <w:rFonts w:ascii="Calibri" w:hAnsi="Calibri" w:cs="Calibri"/>
          <w:b/>
          <w:bCs/>
          <w:i/>
          <w:iCs/>
          <w:color w:val="000000"/>
          <w:sz w:val="20"/>
          <w:szCs w:val="20"/>
        </w:rPr>
        <w:lastRenderedPageBreak/>
        <w:t> </w:t>
      </w:r>
    </w:p>
    <w:p w:rsidR="00C2648D" w:rsidRDefault="00C2648D" w:rsidP="00C2648D">
      <w:pPr>
        <w:pStyle w:val="af4"/>
        <w:spacing w:before="0" w:beforeAutospacing="0" w:after="0" w:afterAutospacing="0"/>
        <w:jc w:val="both"/>
        <w:rPr>
          <w:color w:val="000000"/>
          <w:sz w:val="27"/>
          <w:szCs w:val="27"/>
        </w:rPr>
      </w:pPr>
      <w:r>
        <w:rPr>
          <w:rFonts w:ascii="Calibri" w:hAnsi="Calibri" w:cs="Calibri"/>
          <w:color w:val="000000"/>
          <w:sz w:val="20"/>
          <w:szCs w:val="20"/>
        </w:rPr>
        <w:t> </w:t>
      </w:r>
    </w:p>
    <w:p w:rsidR="00C2648D" w:rsidRDefault="00C2648D" w:rsidP="00C2648D">
      <w:pPr>
        <w:pStyle w:val="af4"/>
        <w:spacing w:before="0" w:beforeAutospacing="0" w:after="0" w:afterAutospacing="0"/>
        <w:jc w:val="both"/>
        <w:rPr>
          <w:color w:val="000000"/>
          <w:sz w:val="27"/>
          <w:szCs w:val="27"/>
        </w:rPr>
      </w:pPr>
      <w:r>
        <w:rPr>
          <w:rFonts w:ascii="GHEA Grapalat" w:hAnsi="GHEA Grapalat"/>
          <w:color w:val="000000"/>
          <w:sz w:val="20"/>
          <w:szCs w:val="20"/>
        </w:rPr>
        <w:t>*</w:t>
      </w:r>
      <w:r>
        <w:rPr>
          <w:rFonts w:ascii="Calibri" w:hAnsi="Calibri" w:cs="Calibri"/>
          <w:color w:val="000000"/>
          <w:sz w:val="20"/>
          <w:szCs w:val="20"/>
        </w:rPr>
        <w:t> </w:t>
      </w:r>
      <w:r>
        <w:rPr>
          <w:rFonts w:ascii="GHEA Grapalat" w:hAnsi="GHEA Grapalat"/>
          <w:i/>
          <w:iCs/>
          <w:color w:val="000000"/>
          <w:sz w:val="18"/>
          <w:szCs w:val="18"/>
        </w:rPr>
        <w:t>Срок доставки товара, а в случае поэтапной доставки, срок доставки первого этапа, должен составлять не менее 20 календарных дней с даты вступления в силу прав и обязанностей сторон, предусмотренных договором, если только выбранный участник не согласен. Доставить в более короткие сроки.</w:t>
      </w:r>
      <w:r>
        <w:rPr>
          <w:rFonts w:ascii="Calibri" w:hAnsi="Calibri" w:cs="Calibri"/>
          <w:i/>
          <w:iCs/>
          <w:color w:val="000000"/>
          <w:sz w:val="18"/>
          <w:szCs w:val="18"/>
        </w:rPr>
        <w:t> </w:t>
      </w:r>
      <w:r>
        <w:rPr>
          <w:rFonts w:ascii="GHEA Grapalat" w:hAnsi="GHEA Grapalat"/>
          <w:i/>
          <w:iCs/>
          <w:color w:val="000000"/>
          <w:sz w:val="18"/>
          <w:szCs w:val="18"/>
        </w:rPr>
        <w:t>Срок доставки не может превышать 25 декабря этого года.</w:t>
      </w:r>
    </w:p>
    <w:p w:rsidR="00C2648D" w:rsidRDefault="00C2648D" w:rsidP="00C2648D">
      <w:pPr>
        <w:pStyle w:val="af4"/>
        <w:spacing w:before="0" w:beforeAutospacing="0" w:after="0" w:afterAutospacing="0"/>
        <w:jc w:val="both"/>
        <w:rPr>
          <w:color w:val="000000"/>
          <w:sz w:val="27"/>
          <w:szCs w:val="27"/>
        </w:rPr>
      </w:pPr>
      <w:r>
        <w:rPr>
          <w:rFonts w:ascii="Calibri" w:hAnsi="Calibri" w:cs="Calibri"/>
          <w:i/>
          <w:iCs/>
          <w:color w:val="000000"/>
          <w:sz w:val="12"/>
          <w:szCs w:val="12"/>
        </w:rPr>
        <w:t> </w:t>
      </w:r>
    </w:p>
    <w:p w:rsidR="00C2648D" w:rsidRDefault="00C2648D" w:rsidP="00C2648D">
      <w:pPr>
        <w:pStyle w:val="af4"/>
        <w:spacing w:before="0" w:beforeAutospacing="0" w:after="0" w:afterAutospacing="0"/>
        <w:jc w:val="both"/>
        <w:rPr>
          <w:color w:val="000000"/>
          <w:sz w:val="27"/>
          <w:szCs w:val="27"/>
        </w:rPr>
      </w:pPr>
      <w:r>
        <w:rPr>
          <w:rFonts w:ascii="GHEA Grapalat" w:hAnsi="GHEA Grapalat"/>
          <w:color w:val="000000"/>
          <w:sz w:val="20"/>
          <w:szCs w:val="20"/>
        </w:rPr>
        <w:t>**</w:t>
      </w:r>
      <w:r>
        <w:rPr>
          <w:rFonts w:ascii="Calibri" w:hAnsi="Calibri" w:cs="Calibri"/>
          <w:color w:val="000000"/>
          <w:sz w:val="20"/>
          <w:szCs w:val="20"/>
        </w:rPr>
        <w:t> </w:t>
      </w:r>
      <w:r>
        <w:rPr>
          <w:rFonts w:ascii="GHEA Grapalat" w:hAnsi="GHEA Grapalat"/>
          <w:i/>
          <w:iCs/>
          <w:color w:val="000000"/>
          <w:sz w:val="18"/>
          <w:szCs w:val="18"/>
        </w:rPr>
        <w:t>Если в приглашении не содержится информация о товарном знаке, фирменном наименовании, бренде и производителе продукта, предлагаемого Участником,</w:t>
      </w:r>
      <w:r>
        <w:rPr>
          <w:rFonts w:ascii="Calibri" w:hAnsi="Calibri" w:cs="Calibri"/>
          <w:i/>
          <w:iCs/>
          <w:color w:val="000000"/>
          <w:sz w:val="18"/>
          <w:szCs w:val="18"/>
        </w:rPr>
        <w:t> </w:t>
      </w:r>
      <w:r>
        <w:rPr>
          <w:rFonts w:ascii="GHEA Grapalat" w:hAnsi="GHEA Grapalat"/>
          <w:i/>
          <w:iCs/>
          <w:color w:val="000000"/>
          <w:sz w:val="18"/>
          <w:szCs w:val="18"/>
        </w:rPr>
        <w:t>столбец</w:t>
      </w:r>
      <w:r>
        <w:rPr>
          <w:rFonts w:ascii="Calibri" w:hAnsi="Calibri" w:cs="Calibri"/>
          <w:i/>
          <w:iCs/>
          <w:color w:val="000000"/>
          <w:sz w:val="18"/>
          <w:szCs w:val="18"/>
        </w:rPr>
        <w:t> </w:t>
      </w:r>
      <w:r>
        <w:rPr>
          <w:rFonts w:ascii="GHEA Grapalat" w:hAnsi="GHEA Grapalat"/>
          <w:i/>
          <w:iCs/>
          <w:color w:val="000000"/>
          <w:sz w:val="18"/>
          <w:szCs w:val="18"/>
        </w:rPr>
        <w:t>«Товарный знак, торговая марка и название производителя</w:t>
      </w:r>
      <w:r>
        <w:rPr>
          <w:rFonts w:ascii="Calibri" w:hAnsi="Calibri" w:cs="Calibri"/>
          <w:i/>
          <w:iCs/>
          <w:color w:val="000000"/>
          <w:sz w:val="18"/>
          <w:szCs w:val="18"/>
        </w:rPr>
        <w:t> </w:t>
      </w:r>
      <w:r>
        <w:rPr>
          <w:rFonts w:ascii="GHEA Grapalat" w:hAnsi="GHEA Grapalat"/>
          <w:i/>
          <w:iCs/>
          <w:color w:val="000000"/>
          <w:sz w:val="18"/>
          <w:szCs w:val="18"/>
        </w:rPr>
        <w:t>»</w:t>
      </w:r>
      <w:r>
        <w:rPr>
          <w:rFonts w:ascii="Calibri" w:hAnsi="Calibri" w:cs="Calibri"/>
          <w:i/>
          <w:iCs/>
          <w:color w:val="000000"/>
          <w:sz w:val="18"/>
          <w:szCs w:val="18"/>
        </w:rPr>
        <w:t> </w:t>
      </w:r>
      <w:r>
        <w:rPr>
          <w:rFonts w:ascii="GHEA Grapalat" w:hAnsi="GHEA Grapalat"/>
          <w:i/>
          <w:iCs/>
          <w:color w:val="000000"/>
          <w:sz w:val="18"/>
          <w:szCs w:val="18"/>
        </w:rPr>
        <w:t>удаляется</w:t>
      </w:r>
      <w:r>
        <w:rPr>
          <w:rFonts w:ascii="Calibri" w:hAnsi="Calibri" w:cs="Calibri"/>
          <w:i/>
          <w:iCs/>
          <w:color w:val="000000"/>
          <w:sz w:val="18"/>
          <w:szCs w:val="18"/>
        </w:rPr>
        <w:t> </w:t>
      </w:r>
      <w:r>
        <w:rPr>
          <w:rFonts w:ascii="GHEA Grapalat" w:hAnsi="GHEA Grapalat"/>
          <w:i/>
          <w:iCs/>
          <w:color w:val="000000"/>
          <w:sz w:val="18"/>
          <w:szCs w:val="18"/>
        </w:rPr>
        <w:t>.</w:t>
      </w:r>
      <w:r>
        <w:rPr>
          <w:rFonts w:ascii="Calibri" w:hAnsi="Calibri" w:cs="Calibri"/>
          <w:i/>
          <w:iCs/>
          <w:color w:val="000000"/>
          <w:sz w:val="18"/>
          <w:szCs w:val="18"/>
        </w:rPr>
        <w:t> </w:t>
      </w:r>
      <w:r>
        <w:rPr>
          <w:rFonts w:ascii="GHEA Grapalat" w:hAnsi="GHEA Grapalat"/>
          <w:i/>
          <w:iCs/>
          <w:color w:val="000000"/>
          <w:sz w:val="18"/>
          <w:szCs w:val="18"/>
        </w:rPr>
        <w:t>В случае, предусмотренном Договором, Продавец также предоставляет Покупателю гарантийное письмо или сертификат соответствия от производителя или его представителя.</w:t>
      </w:r>
    </w:p>
    <w:p w:rsidR="00F954E8" w:rsidRDefault="00F954E8" w:rsidP="00B46D58">
      <w:pPr>
        <w:widowControl w:val="0"/>
        <w:jc w:val="both"/>
        <w:rPr>
          <w:rFonts w:ascii="GHEA Grapalat" w:hAnsi="GHEA Grapalat"/>
        </w:rPr>
      </w:pPr>
    </w:p>
    <w:p w:rsidR="00C2648D" w:rsidRDefault="00C2648D" w:rsidP="00B46D58">
      <w:pPr>
        <w:widowControl w:val="0"/>
        <w:jc w:val="both"/>
        <w:rPr>
          <w:rFonts w:ascii="GHEA Grapalat" w:hAnsi="GHEA Grapalat"/>
        </w:rPr>
      </w:pPr>
    </w:p>
    <w:p w:rsidR="00C2648D" w:rsidRDefault="00C2648D" w:rsidP="00B46D58">
      <w:pPr>
        <w:widowControl w:val="0"/>
        <w:jc w:val="both"/>
        <w:rPr>
          <w:rFonts w:ascii="GHEA Grapalat" w:hAnsi="GHEA Grapalat"/>
        </w:rPr>
      </w:pPr>
    </w:p>
    <w:p w:rsidR="00C2648D" w:rsidRDefault="00C2648D" w:rsidP="00B46D58">
      <w:pPr>
        <w:widowControl w:val="0"/>
        <w:jc w:val="both"/>
        <w:rPr>
          <w:rFonts w:ascii="GHEA Grapalat" w:hAnsi="GHEA Grapalat"/>
        </w:rPr>
      </w:pPr>
    </w:p>
    <w:p w:rsidR="00C2648D" w:rsidRDefault="00C2648D" w:rsidP="00B46D58">
      <w:pPr>
        <w:widowControl w:val="0"/>
        <w:jc w:val="both"/>
        <w:rPr>
          <w:rFonts w:ascii="GHEA Grapalat" w:hAnsi="GHEA Grapalat"/>
        </w:rPr>
      </w:pPr>
    </w:p>
    <w:p w:rsidR="00C2648D" w:rsidRDefault="00C2648D" w:rsidP="00B46D58">
      <w:pPr>
        <w:widowControl w:val="0"/>
        <w:jc w:val="both"/>
        <w:rPr>
          <w:rFonts w:ascii="GHEA Grapalat" w:hAnsi="GHEA Grapalat"/>
        </w:rPr>
      </w:pPr>
    </w:p>
    <w:p w:rsidR="00C2648D" w:rsidRPr="00B138F3" w:rsidRDefault="00C2648D"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lastRenderedPageBreak/>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lastRenderedPageBreak/>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2"/>
        <w:gridCol w:w="1644"/>
        <w:gridCol w:w="3222"/>
        <w:gridCol w:w="769"/>
        <w:gridCol w:w="865"/>
        <w:gridCol w:w="581"/>
        <w:gridCol w:w="736"/>
        <w:gridCol w:w="652"/>
        <w:gridCol w:w="652"/>
        <w:gridCol w:w="612"/>
        <w:gridCol w:w="693"/>
        <w:gridCol w:w="859"/>
        <w:gridCol w:w="797"/>
        <w:gridCol w:w="776"/>
        <w:gridCol w:w="805"/>
        <w:gridCol w:w="660"/>
      </w:tblGrid>
      <w:tr w:rsidR="00B138F3" w:rsidRPr="00B138F3" w:rsidTr="00C2648D">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2648D">
        <w:trPr>
          <w:trHeight w:val="747"/>
          <w:jc w:val="center"/>
        </w:trPr>
        <w:tc>
          <w:tcPr>
            <w:tcW w:w="159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69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322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392"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0г., по месяцам, в том числе</w:t>
            </w:r>
            <w:r w:rsidR="00E67FD5" w:rsidRPr="00B138F3">
              <w:rPr>
                <w:rStyle w:val="af6"/>
                <w:rFonts w:ascii="GHEA Grapalat" w:hAnsi="GHEA Grapalat"/>
                <w:sz w:val="16"/>
                <w:szCs w:val="16"/>
              </w:rPr>
              <w:footnoteReference w:customMarkFollows="1" w:id="18"/>
              <w:t>**</w:t>
            </w:r>
          </w:p>
        </w:tc>
      </w:tr>
      <w:tr w:rsidR="00C2648D" w:rsidRPr="00B138F3" w:rsidTr="00C2648D">
        <w:trPr>
          <w:trHeight w:val="594"/>
          <w:jc w:val="center"/>
        </w:trPr>
        <w:tc>
          <w:tcPr>
            <w:tcW w:w="1596" w:type="dxa"/>
          </w:tcPr>
          <w:p w:rsidR="00C2648D" w:rsidRPr="00C2648D" w:rsidRDefault="00C2648D" w:rsidP="00C2648D">
            <w:pPr>
              <w:widowControl w:val="0"/>
              <w:jc w:val="center"/>
              <w:rPr>
                <w:rFonts w:ascii="GHEA Grapalat" w:hAnsi="GHEA Grapalat"/>
                <w:sz w:val="16"/>
                <w:szCs w:val="16"/>
                <w:lang w:val="en-US"/>
              </w:rPr>
            </w:pPr>
            <w:r>
              <w:rPr>
                <w:rFonts w:ascii="GHEA Grapalat" w:hAnsi="GHEA Grapalat"/>
                <w:sz w:val="16"/>
                <w:szCs w:val="16"/>
                <w:lang w:val="en-US"/>
              </w:rPr>
              <w:t>1</w:t>
            </w:r>
          </w:p>
        </w:tc>
        <w:tc>
          <w:tcPr>
            <w:tcW w:w="1695" w:type="dxa"/>
            <w:tcBorders>
              <w:left w:val="single" w:sz="6" w:space="0" w:color="000000"/>
              <w:bottom w:val="single" w:sz="6" w:space="0" w:color="000000"/>
              <w:right w:val="single" w:sz="6" w:space="0" w:color="000000"/>
            </w:tcBorders>
            <w:vAlign w:val="center"/>
          </w:tcPr>
          <w:p w:rsidR="00C2648D" w:rsidRDefault="00C2648D" w:rsidP="00C2648D">
            <w:pPr>
              <w:pStyle w:val="af4"/>
              <w:spacing w:before="0" w:beforeAutospacing="0" w:after="0" w:afterAutospacing="0"/>
              <w:jc w:val="center"/>
            </w:pPr>
            <w:r>
              <w:rPr>
                <w:rFonts w:ascii="Calibri" w:hAnsi="Calibri" w:cs="Calibri"/>
                <w:sz w:val="22"/>
                <w:szCs w:val="22"/>
              </w:rPr>
              <w:t>15811100</w:t>
            </w:r>
          </w:p>
          <w:p w:rsidR="00C2648D" w:rsidRDefault="00C2648D" w:rsidP="00C2648D">
            <w:pPr>
              <w:pStyle w:val="af4"/>
              <w:spacing w:before="0" w:beforeAutospacing="0" w:after="0" w:afterAutospacing="0"/>
              <w:jc w:val="center"/>
            </w:pPr>
            <w:r>
              <w:t> </w:t>
            </w:r>
          </w:p>
        </w:tc>
        <w:tc>
          <w:tcPr>
            <w:tcW w:w="3222" w:type="dxa"/>
            <w:tcBorders>
              <w:bottom w:val="single" w:sz="6" w:space="0" w:color="000000"/>
              <w:right w:val="single" w:sz="6" w:space="0" w:color="000000"/>
            </w:tcBorders>
            <w:vAlign w:val="center"/>
          </w:tcPr>
          <w:p w:rsidR="00C2648D" w:rsidRDefault="00C2648D" w:rsidP="00C2648D">
            <w:pPr>
              <w:pStyle w:val="af4"/>
              <w:spacing w:before="0" w:beforeAutospacing="0" w:after="0" w:afterAutospacing="0"/>
              <w:jc w:val="center"/>
            </w:pPr>
            <w:r>
              <w:rPr>
                <w:rFonts w:ascii="Sylfaen" w:hAnsi="Sylfaen"/>
              </w:rPr>
              <w:t>хлеб</w:t>
            </w:r>
          </w:p>
        </w:tc>
        <w:tc>
          <w:tcPr>
            <w:tcW w:w="793"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79" w:type="dxa"/>
            <w:vAlign w:val="center"/>
          </w:tcPr>
          <w:p w:rsidR="00C2648D" w:rsidRPr="00B138F3" w:rsidRDefault="00C2648D" w:rsidP="00C2648D">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595"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49" w:type="dxa"/>
            <w:vAlign w:val="center"/>
          </w:tcPr>
          <w:p w:rsidR="00C2648D" w:rsidRPr="00B138F3" w:rsidRDefault="00C2648D" w:rsidP="00C2648D">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496"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599"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23"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09"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0"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03"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799"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11"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676" w:type="dxa"/>
            <w:vAlign w:val="center"/>
          </w:tcPr>
          <w:p w:rsidR="00C2648D" w:rsidRPr="00B138F3" w:rsidRDefault="00C2648D" w:rsidP="00C2648D">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2</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15831000</w:t>
            </w:r>
          </w:p>
          <w:p w:rsidR="005104AE" w:rsidRDefault="005104AE" w:rsidP="005104AE">
            <w:pPr>
              <w:pStyle w:val="af4"/>
              <w:spacing w:before="0" w:beforeAutospacing="0" w:after="0" w:afterAutospacing="0"/>
              <w:jc w:val="center"/>
            </w:pPr>
            <w:r>
              <w:t> </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Ш. akaravaz</w:t>
            </w:r>
          </w:p>
        </w:tc>
        <w:tc>
          <w:tcPr>
            <w:tcW w:w="793" w:type="dxa"/>
            <w:vAlign w:val="center"/>
          </w:tcPr>
          <w:p w:rsidR="005104AE" w:rsidRPr="00B138F3" w:rsidRDefault="005104AE" w:rsidP="005104AE">
            <w:pPr>
              <w:widowControl w:val="0"/>
              <w:jc w:val="center"/>
              <w:rPr>
                <w:rFonts w:ascii="GHEA Grapalat" w:hAnsi="GHEA Grapalat"/>
                <w:sz w:val="16"/>
                <w:szCs w:val="16"/>
              </w:rPr>
            </w:pPr>
            <w:r w:rsidRPr="00B138F3">
              <w:rPr>
                <w:rFonts w:ascii="GHEA Grapalat" w:hAnsi="GHEA Grapalat"/>
                <w:sz w:val="16"/>
                <w:szCs w:val="16"/>
              </w:rPr>
              <w:t>... %</w:t>
            </w: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sz w:val="16"/>
                <w:szCs w:val="16"/>
                <w:lang w:val="pt-BR"/>
              </w:rPr>
            </w:pPr>
          </w:p>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3</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15530000</w:t>
            </w:r>
          </w:p>
        </w:tc>
        <w:tc>
          <w:tcPr>
            <w:tcW w:w="3222"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K быстрый крем</w:t>
            </w:r>
            <w:r>
              <w:t>    </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4</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15541100</w:t>
            </w:r>
          </w:p>
        </w:tc>
        <w:tc>
          <w:tcPr>
            <w:tcW w:w="3222" w:type="dxa"/>
            <w:tcBorders>
              <w:top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Сделай это , Лори</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5</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15411200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Масло , растительное масло</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6</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15612160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Льюис   типа пшеница 1</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7</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15331161</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Лук , голова</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sz w:val="16"/>
                <w:szCs w:val="16"/>
                <w:lang w:val="pt-BR"/>
              </w:rPr>
            </w:pPr>
          </w:p>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8</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15311100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К салату</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lastRenderedPageBreak/>
              <w:t>9</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03221410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К. aghamb</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10</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03221110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C. Азар</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11</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15331163</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B azuk</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12</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15851100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М паста</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13</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03211300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B рис</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14</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15331153</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чечевица</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15</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15616000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H. ndkadzavar</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16</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15617000</w:t>
            </w:r>
          </w:p>
          <w:p w:rsidR="005104AE" w:rsidRDefault="005104AE" w:rsidP="005104AE">
            <w:pPr>
              <w:pStyle w:val="af4"/>
              <w:spacing w:before="0" w:beforeAutospacing="0" w:after="0" w:afterAutospacing="0"/>
              <w:jc w:val="center"/>
            </w:pPr>
            <w:r>
              <w:t> </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Tsorenadzavar</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17</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03142510</w:t>
            </w:r>
          </w:p>
          <w:p w:rsidR="005104AE" w:rsidRDefault="005104AE" w:rsidP="005104AE">
            <w:pPr>
              <w:pStyle w:val="af4"/>
              <w:spacing w:before="0" w:beforeAutospacing="0" w:after="0" w:afterAutospacing="0"/>
              <w:jc w:val="center"/>
            </w:pPr>
            <w:r>
              <w:t> </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Яйца, 01 класс</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18</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15112160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Тушка цыпленка, замороженная на месте, целая</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19</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15872400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Соль , корм, малый</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20</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15863200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   Черный чай</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21</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15333100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Т vomat пасты</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22</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15871256</w:t>
            </w:r>
          </w:p>
          <w:p w:rsidR="005104AE" w:rsidRDefault="005104AE" w:rsidP="005104AE">
            <w:pPr>
              <w:pStyle w:val="af4"/>
              <w:spacing w:before="0" w:beforeAutospacing="0" w:after="0" w:afterAutospacing="0"/>
              <w:jc w:val="center"/>
            </w:pPr>
            <w:r>
              <w:rPr>
                <w:rFonts w:ascii="Calibri" w:hAnsi="Calibri" w:cs="Calibri"/>
                <w:sz w:val="22"/>
                <w:szCs w:val="22"/>
              </w:rPr>
              <w:t> </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Ghatsats перец красный</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23</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15842310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К. анди</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24</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15551600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йогурт</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25</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15511200</w:t>
            </w:r>
          </w:p>
          <w:p w:rsidR="005104AE" w:rsidRDefault="005104AE" w:rsidP="005104AE">
            <w:pPr>
              <w:pStyle w:val="af4"/>
              <w:spacing w:before="0" w:beforeAutospacing="0" w:after="0" w:afterAutospacing="0"/>
              <w:jc w:val="center"/>
            </w:pPr>
            <w:r>
              <w:t> </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молоко</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26</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03221124</w:t>
            </w:r>
          </w:p>
          <w:p w:rsidR="005104AE" w:rsidRDefault="005104AE" w:rsidP="005104AE">
            <w:pPr>
              <w:pStyle w:val="af4"/>
              <w:spacing w:before="0" w:beforeAutospacing="0" w:after="0" w:afterAutospacing="0"/>
              <w:jc w:val="center"/>
            </w:pPr>
            <w:r>
              <w:t> </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V гвоздь</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lastRenderedPageBreak/>
              <w:t>27</w:t>
            </w:r>
          </w:p>
        </w:tc>
        <w:tc>
          <w:tcPr>
            <w:tcW w:w="1695" w:type="dxa"/>
            <w:tcBorders>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15331139</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помидор</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28</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15512000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Сметана</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29</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15131631</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Озноб со стороны говяжьего мяса</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30</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15511600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Сгущенное молоко</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31</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15321000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Натуральный фруктовый сок</w:t>
            </w:r>
            <w:r>
              <w:t> </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32</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15821800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Halve</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33</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15841100</w:t>
            </w:r>
          </w:p>
          <w:p w:rsidR="005104AE" w:rsidRDefault="005104AE" w:rsidP="005104AE">
            <w:pPr>
              <w:pStyle w:val="af4"/>
              <w:spacing w:before="0" w:beforeAutospacing="0" w:after="0" w:afterAutospacing="0"/>
              <w:jc w:val="center"/>
            </w:pPr>
            <w:r>
              <w:t> </w:t>
            </w:r>
          </w:p>
        </w:tc>
        <w:tc>
          <w:tcPr>
            <w:tcW w:w="3222" w:type="dxa"/>
            <w:tcBorders>
              <w:top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какао</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34</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15331180</w:t>
            </w:r>
          </w:p>
        </w:tc>
        <w:tc>
          <w:tcPr>
            <w:tcW w:w="3222" w:type="dxa"/>
            <w:tcBorders>
              <w:top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Горошек консервированный</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Pr="00C2648D"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35</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03211200</w:t>
            </w:r>
          </w:p>
          <w:p w:rsidR="005104AE" w:rsidRDefault="005104AE" w:rsidP="005104AE">
            <w:pPr>
              <w:pStyle w:val="af4"/>
              <w:spacing w:before="0" w:beforeAutospacing="0" w:after="0" w:afterAutospacing="0"/>
              <w:jc w:val="center"/>
            </w:pPr>
            <w:r>
              <w:t> </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Консервированные ча aghtsr кукурузы</w:t>
            </w:r>
            <w:r>
              <w:t>   </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sidRPr="000100D2">
              <w:rPr>
                <w:rFonts w:ascii="GHEA Grapalat" w:hAnsi="GHEA Grapalat"/>
                <w:sz w:val="16"/>
                <w:szCs w:val="16"/>
                <w:lang w:val="pt-BR"/>
              </w:rPr>
              <w:t>10%</w:t>
            </w:r>
          </w:p>
        </w:tc>
        <w:tc>
          <w:tcPr>
            <w:tcW w:w="595"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sidRPr="000100D2">
              <w:rPr>
                <w:rFonts w:ascii="GHEA Grapalat" w:hAnsi="GHEA Grapalat"/>
                <w:sz w:val="16"/>
                <w:szCs w:val="16"/>
                <w:lang w:val="pt-BR"/>
              </w:rPr>
              <w:t>10%</w:t>
            </w:r>
          </w:p>
        </w:tc>
        <w:tc>
          <w:tcPr>
            <w:tcW w:w="749"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sidRPr="002628BF">
              <w:rPr>
                <w:rFonts w:ascii="GHEA Grapalat" w:hAnsi="GHEA Grapalat"/>
                <w:sz w:val="16"/>
                <w:szCs w:val="16"/>
                <w:lang w:val="pt-BR"/>
              </w:rPr>
              <w:t>70%</w:t>
            </w:r>
          </w:p>
        </w:tc>
        <w:tc>
          <w:tcPr>
            <w:tcW w:w="709"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sidRPr="002628BF">
              <w:rPr>
                <w:rFonts w:ascii="GHEA Grapalat" w:hAnsi="GHEA Grapalat"/>
                <w:sz w:val="16"/>
                <w:szCs w:val="16"/>
                <w:lang w:val="pt-BR"/>
              </w:rPr>
              <w:t>70%</w:t>
            </w:r>
          </w:p>
        </w:tc>
        <w:tc>
          <w:tcPr>
            <w:tcW w:w="860"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sidRPr="002628BF">
              <w:rPr>
                <w:rFonts w:ascii="GHEA Grapalat" w:hAnsi="GHEA Grapalat"/>
                <w:sz w:val="16"/>
                <w:szCs w:val="16"/>
                <w:lang w:val="pt-BR"/>
              </w:rPr>
              <w:t>70%</w:t>
            </w:r>
          </w:p>
        </w:tc>
        <w:tc>
          <w:tcPr>
            <w:tcW w:w="803"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sidRPr="005F4BDF">
              <w:rPr>
                <w:rFonts w:ascii="GHEA Grapalat" w:hAnsi="GHEA Grapalat"/>
                <w:sz w:val="16"/>
                <w:szCs w:val="16"/>
                <w:lang w:val="pt-BR"/>
              </w:rPr>
              <w:t>100 %</w:t>
            </w:r>
          </w:p>
        </w:tc>
        <w:tc>
          <w:tcPr>
            <w:tcW w:w="799"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sidRPr="005F4BDF">
              <w:rPr>
                <w:rFonts w:ascii="GHEA Grapalat" w:hAnsi="GHEA Grapalat"/>
                <w:sz w:val="16"/>
                <w:szCs w:val="16"/>
                <w:lang w:val="pt-BR"/>
              </w:rPr>
              <w:t>100 %</w:t>
            </w:r>
          </w:p>
        </w:tc>
        <w:tc>
          <w:tcPr>
            <w:tcW w:w="811"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36</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15821200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вафля</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37</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15619000</w:t>
            </w:r>
          </w:p>
          <w:p w:rsidR="005104AE" w:rsidRDefault="005104AE" w:rsidP="005104AE">
            <w:pPr>
              <w:pStyle w:val="af4"/>
              <w:spacing w:before="0" w:beforeAutospacing="0" w:after="0" w:afterAutospacing="0"/>
              <w:jc w:val="center"/>
            </w:pPr>
            <w:r>
              <w:t> </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Hachar</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38</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15821200</w:t>
            </w:r>
          </w:p>
        </w:tc>
        <w:tc>
          <w:tcPr>
            <w:tcW w:w="3222" w:type="dxa"/>
            <w:tcBorders>
              <w:top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печенье</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39</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15331167</w:t>
            </w:r>
          </w:p>
          <w:p w:rsidR="005104AE" w:rsidRDefault="005104AE" w:rsidP="005104AE">
            <w:pPr>
              <w:pStyle w:val="af4"/>
              <w:spacing w:before="0" w:beforeAutospacing="0" w:after="0" w:afterAutospacing="0"/>
              <w:jc w:val="center"/>
            </w:pPr>
            <w:r>
              <w:t> </w:t>
            </w:r>
          </w:p>
        </w:tc>
        <w:tc>
          <w:tcPr>
            <w:tcW w:w="3222" w:type="dxa"/>
            <w:tcBorders>
              <w:top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Зеленый </w:t>
            </w:r>
            <w:r>
              <w:t>,  </w:t>
            </w:r>
            <w:r>
              <w:rPr>
                <w:rFonts w:ascii="Sylfaen" w:hAnsi="Sylfaen"/>
              </w:rPr>
              <w:t>смешанный</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40</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15331154</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тромб</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41</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15872310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Сушеный лавровый лист</w:t>
            </w:r>
            <w:r>
              <w:t>    </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42</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15412200</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сливочное масло</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43</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15111120</w:t>
            </w:r>
          </w:p>
          <w:p w:rsidR="005104AE" w:rsidRDefault="005104AE" w:rsidP="005104AE">
            <w:pPr>
              <w:pStyle w:val="af4"/>
              <w:spacing w:before="0" w:beforeAutospacing="0" w:after="0" w:afterAutospacing="0"/>
              <w:jc w:val="center"/>
            </w:pPr>
            <w:r>
              <w:t> </w:t>
            </w:r>
          </w:p>
        </w:tc>
        <w:tc>
          <w:tcPr>
            <w:tcW w:w="3222" w:type="dxa"/>
            <w:tcBorders>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GHEA Grapalat" w:hAnsi="GHEA Grapalat"/>
                <w:sz w:val="16"/>
                <w:szCs w:val="16"/>
              </w:rPr>
              <w:t>Убойная</w:t>
            </w:r>
            <w:r>
              <w:br/>
            </w:r>
            <w:r>
              <w:rPr>
                <w:rFonts w:ascii="GHEA Grapalat" w:hAnsi="GHEA Grapalat"/>
                <w:sz w:val="16"/>
                <w:szCs w:val="16"/>
              </w:rPr>
              <w:t>говядина без мяса, местная, свинина</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44</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Calibri" w:hAnsi="Calibri" w:cs="Calibri"/>
                <w:sz w:val="22"/>
                <w:szCs w:val="22"/>
              </w:rPr>
              <w:t>15871256</w:t>
            </w:r>
          </w:p>
          <w:p w:rsidR="005104AE" w:rsidRDefault="005104AE" w:rsidP="005104AE">
            <w:pPr>
              <w:pStyle w:val="af4"/>
              <w:spacing w:before="0" w:beforeAutospacing="0" w:after="0" w:afterAutospacing="0"/>
              <w:jc w:val="center"/>
            </w:pPr>
            <w:r>
              <w:t> </w:t>
            </w:r>
          </w:p>
        </w:tc>
        <w:tc>
          <w:tcPr>
            <w:tcW w:w="3222" w:type="dxa"/>
            <w:tcBorders>
              <w:top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Зеленый перец</w:t>
            </w:r>
            <w:r>
              <w:t>  </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lastRenderedPageBreak/>
              <w:t>45</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t>15870000</w:t>
            </w:r>
          </w:p>
        </w:tc>
        <w:tc>
          <w:tcPr>
            <w:tcW w:w="3222" w:type="dxa"/>
            <w:tcBorders>
              <w:top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Соль лимонной кислоты</w:t>
            </w:r>
            <w:r>
              <w:t> </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595" w:type="dxa"/>
            <w:textDirection w:val="btLr"/>
            <w:vAlign w:val="center"/>
          </w:tcPr>
          <w:p w:rsidR="005104AE" w:rsidRDefault="005104AE" w:rsidP="005104AE">
            <w:pPr>
              <w:ind w:left="113" w:right="113"/>
              <w:jc w:val="center"/>
            </w:pPr>
            <w:r w:rsidRPr="000100D2">
              <w:rPr>
                <w:rFonts w:ascii="GHEA Grapalat" w:hAnsi="GHEA Grapalat"/>
                <w:sz w:val="16"/>
                <w:szCs w:val="16"/>
                <w:lang w:val="pt-BR"/>
              </w:rPr>
              <w:t>10%</w:t>
            </w:r>
          </w:p>
        </w:tc>
        <w:tc>
          <w:tcPr>
            <w:tcW w:w="74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155954" w:rsidRDefault="005104AE" w:rsidP="005104AE">
            <w:pPr>
              <w:ind w:left="113" w:right="113"/>
              <w:jc w:val="center"/>
              <w:rPr>
                <w:rFonts w:ascii="GHEA Grapalat" w:hAnsi="GHEA Grapalat" w:cs="Arial"/>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709"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60" w:type="dxa"/>
            <w:textDirection w:val="btLr"/>
            <w:vAlign w:val="center"/>
          </w:tcPr>
          <w:p w:rsidR="005104AE" w:rsidRDefault="005104AE" w:rsidP="005104AE">
            <w:pPr>
              <w:ind w:left="113" w:right="113"/>
              <w:jc w:val="center"/>
            </w:pPr>
            <w:r w:rsidRPr="002628BF">
              <w:rPr>
                <w:rFonts w:ascii="GHEA Grapalat" w:hAnsi="GHEA Grapalat"/>
                <w:sz w:val="16"/>
                <w:szCs w:val="16"/>
                <w:lang w:val="pt-BR"/>
              </w:rPr>
              <w:t>70%</w:t>
            </w:r>
          </w:p>
        </w:tc>
        <w:tc>
          <w:tcPr>
            <w:tcW w:w="803"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799"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811" w:type="dxa"/>
            <w:textDirection w:val="btLr"/>
            <w:vAlign w:val="center"/>
          </w:tcPr>
          <w:p w:rsidR="005104AE" w:rsidRDefault="005104AE" w:rsidP="005104AE">
            <w:pPr>
              <w:ind w:left="113" w:right="113"/>
              <w:jc w:val="center"/>
            </w:pPr>
            <w:r w:rsidRPr="005F4BDF">
              <w:rPr>
                <w:rFonts w:ascii="GHEA Grapalat" w:hAnsi="GHEA Grapalat"/>
                <w:sz w:val="16"/>
                <w:szCs w:val="16"/>
                <w:lang w:val="pt-BR"/>
              </w:rPr>
              <w:t>100 %</w:t>
            </w:r>
          </w:p>
        </w:tc>
        <w:tc>
          <w:tcPr>
            <w:tcW w:w="676" w:type="dxa"/>
            <w:vAlign w:val="center"/>
          </w:tcPr>
          <w:p w:rsidR="005104AE" w:rsidRDefault="005104AE" w:rsidP="005104AE">
            <w:pPr>
              <w:jc w:val="center"/>
            </w:pPr>
            <w:r w:rsidRPr="005F4BDF">
              <w:rPr>
                <w:rFonts w:ascii="GHEA Grapalat" w:hAnsi="GHEA Grapalat"/>
                <w:sz w:val="16"/>
                <w:szCs w:val="16"/>
                <w:lang w:val="pt-BR"/>
              </w:rPr>
              <w:t>100 %</w:t>
            </w:r>
          </w:p>
        </w:tc>
      </w:tr>
      <w:tr w:rsidR="005104AE" w:rsidRPr="00B138F3" w:rsidTr="009151CC">
        <w:trPr>
          <w:trHeight w:val="404"/>
          <w:jc w:val="center"/>
        </w:trPr>
        <w:tc>
          <w:tcPr>
            <w:tcW w:w="1596" w:type="dxa"/>
          </w:tcPr>
          <w:p w:rsidR="005104AE" w:rsidRDefault="005104AE" w:rsidP="005104AE">
            <w:pPr>
              <w:widowControl w:val="0"/>
              <w:jc w:val="center"/>
              <w:rPr>
                <w:rFonts w:ascii="GHEA Grapalat" w:hAnsi="GHEA Grapalat"/>
                <w:sz w:val="16"/>
                <w:szCs w:val="16"/>
                <w:lang w:val="en-US"/>
              </w:rPr>
            </w:pPr>
            <w:r>
              <w:rPr>
                <w:rFonts w:ascii="GHEA Grapalat" w:hAnsi="GHEA Grapalat"/>
                <w:sz w:val="16"/>
                <w:szCs w:val="16"/>
                <w:lang w:val="en-US"/>
              </w:rPr>
              <w:t>46</w:t>
            </w:r>
          </w:p>
        </w:tc>
        <w:tc>
          <w:tcPr>
            <w:tcW w:w="1695" w:type="dxa"/>
            <w:tcBorders>
              <w:top w:val="single" w:sz="6" w:space="0" w:color="000000"/>
              <w:left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03222113</w:t>
            </w:r>
          </w:p>
        </w:tc>
        <w:tc>
          <w:tcPr>
            <w:tcW w:w="3222" w:type="dxa"/>
            <w:tcBorders>
              <w:top w:val="single" w:sz="6" w:space="0" w:color="000000"/>
              <w:bottom w:val="single" w:sz="6" w:space="0" w:color="000000"/>
              <w:right w:val="single" w:sz="6" w:space="0" w:color="000000"/>
            </w:tcBorders>
            <w:vAlign w:val="center"/>
          </w:tcPr>
          <w:p w:rsidR="005104AE" w:rsidRDefault="005104AE" w:rsidP="005104AE">
            <w:pPr>
              <w:pStyle w:val="af4"/>
              <w:spacing w:before="0" w:beforeAutospacing="0" w:after="0" w:afterAutospacing="0"/>
              <w:jc w:val="center"/>
            </w:pPr>
            <w:r>
              <w:rPr>
                <w:rFonts w:ascii="Sylfaen" w:hAnsi="Sylfaen"/>
              </w:rPr>
              <w:t>изюм</w:t>
            </w:r>
          </w:p>
        </w:tc>
        <w:tc>
          <w:tcPr>
            <w:tcW w:w="793" w:type="dxa"/>
            <w:vAlign w:val="center"/>
          </w:tcPr>
          <w:p w:rsidR="005104AE" w:rsidRPr="00B138F3" w:rsidRDefault="005104AE" w:rsidP="005104AE">
            <w:pPr>
              <w:widowControl w:val="0"/>
              <w:jc w:val="center"/>
              <w:rPr>
                <w:rFonts w:ascii="GHEA Grapalat" w:hAnsi="GHEA Grapalat"/>
                <w:sz w:val="16"/>
                <w:szCs w:val="16"/>
              </w:rPr>
            </w:pPr>
          </w:p>
        </w:tc>
        <w:tc>
          <w:tcPr>
            <w:tcW w:w="879"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sidRPr="000100D2">
              <w:rPr>
                <w:rFonts w:ascii="GHEA Grapalat" w:hAnsi="GHEA Grapalat"/>
                <w:sz w:val="16"/>
                <w:szCs w:val="16"/>
                <w:lang w:val="pt-BR"/>
              </w:rPr>
              <w:t>10%</w:t>
            </w:r>
          </w:p>
        </w:tc>
        <w:tc>
          <w:tcPr>
            <w:tcW w:w="595"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sidRPr="000100D2">
              <w:rPr>
                <w:rFonts w:ascii="GHEA Grapalat" w:hAnsi="GHEA Grapalat"/>
                <w:sz w:val="16"/>
                <w:szCs w:val="16"/>
                <w:lang w:val="pt-BR"/>
              </w:rPr>
              <w:t>10%</w:t>
            </w:r>
          </w:p>
        </w:tc>
        <w:tc>
          <w:tcPr>
            <w:tcW w:w="749"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496"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599"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Pr>
                <w:rFonts w:ascii="GHEA Grapalat" w:hAnsi="GHEA Grapalat"/>
                <w:sz w:val="16"/>
                <w:szCs w:val="16"/>
                <w:lang w:val="pt-BR"/>
              </w:rPr>
              <w:t>40</w:t>
            </w:r>
            <w:r w:rsidRPr="00155954">
              <w:rPr>
                <w:rFonts w:ascii="GHEA Grapalat" w:hAnsi="GHEA Grapalat"/>
                <w:sz w:val="16"/>
                <w:szCs w:val="16"/>
                <w:lang w:val="pt-BR"/>
              </w:rPr>
              <w:t>%</w:t>
            </w:r>
          </w:p>
        </w:tc>
        <w:tc>
          <w:tcPr>
            <w:tcW w:w="623"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sidRPr="002628BF">
              <w:rPr>
                <w:rFonts w:ascii="GHEA Grapalat" w:hAnsi="GHEA Grapalat"/>
                <w:sz w:val="16"/>
                <w:szCs w:val="16"/>
                <w:lang w:val="pt-BR"/>
              </w:rPr>
              <w:t>70%</w:t>
            </w:r>
          </w:p>
        </w:tc>
        <w:tc>
          <w:tcPr>
            <w:tcW w:w="709"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sidRPr="002628BF">
              <w:rPr>
                <w:rFonts w:ascii="GHEA Grapalat" w:hAnsi="GHEA Grapalat"/>
                <w:sz w:val="16"/>
                <w:szCs w:val="16"/>
                <w:lang w:val="pt-BR"/>
              </w:rPr>
              <w:t>70%</w:t>
            </w:r>
          </w:p>
        </w:tc>
        <w:tc>
          <w:tcPr>
            <w:tcW w:w="860"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sidRPr="002628BF">
              <w:rPr>
                <w:rFonts w:ascii="GHEA Grapalat" w:hAnsi="GHEA Grapalat"/>
                <w:sz w:val="16"/>
                <w:szCs w:val="16"/>
                <w:lang w:val="pt-BR"/>
              </w:rPr>
              <w:t>70%</w:t>
            </w:r>
          </w:p>
        </w:tc>
        <w:tc>
          <w:tcPr>
            <w:tcW w:w="803"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sidRPr="005F4BDF">
              <w:rPr>
                <w:rFonts w:ascii="GHEA Grapalat" w:hAnsi="GHEA Grapalat"/>
                <w:sz w:val="16"/>
                <w:szCs w:val="16"/>
                <w:lang w:val="pt-BR"/>
              </w:rPr>
              <w:t>100 %</w:t>
            </w:r>
          </w:p>
        </w:tc>
        <w:tc>
          <w:tcPr>
            <w:tcW w:w="799"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sidRPr="005F4BDF">
              <w:rPr>
                <w:rFonts w:ascii="GHEA Grapalat" w:hAnsi="GHEA Grapalat"/>
                <w:sz w:val="16"/>
                <w:szCs w:val="16"/>
                <w:lang w:val="pt-BR"/>
              </w:rPr>
              <w:t>100 %</w:t>
            </w:r>
          </w:p>
        </w:tc>
        <w:tc>
          <w:tcPr>
            <w:tcW w:w="811" w:type="dxa"/>
            <w:textDirection w:val="btLr"/>
            <w:vAlign w:val="center"/>
          </w:tcPr>
          <w:p w:rsidR="005104AE" w:rsidRPr="00687F5C" w:rsidRDefault="005104AE" w:rsidP="005104AE">
            <w:pPr>
              <w:ind w:left="113" w:right="113"/>
              <w:jc w:val="center"/>
              <w:rPr>
                <w:rFonts w:ascii="GHEA Grapalat" w:hAnsi="GHEA Grapalat"/>
                <w:sz w:val="16"/>
                <w:szCs w:val="16"/>
                <w:lang w:val="pt-BR"/>
              </w:rPr>
            </w:pPr>
            <w:r w:rsidRPr="005F4BDF">
              <w:rPr>
                <w:rFonts w:ascii="GHEA Grapalat" w:hAnsi="GHEA Grapalat"/>
                <w:sz w:val="16"/>
                <w:szCs w:val="16"/>
                <w:lang w:val="pt-BR"/>
              </w:rPr>
              <w:t>100 %</w:t>
            </w:r>
          </w:p>
        </w:tc>
        <w:tc>
          <w:tcPr>
            <w:tcW w:w="676" w:type="dxa"/>
            <w:vAlign w:val="center"/>
          </w:tcPr>
          <w:p w:rsidR="005104AE" w:rsidRPr="00687F5C" w:rsidRDefault="005104AE" w:rsidP="005104AE">
            <w:pPr>
              <w:jc w:val="center"/>
              <w:rPr>
                <w:rFonts w:ascii="GHEA Grapalat" w:hAnsi="GHEA Grapalat"/>
                <w:sz w:val="16"/>
                <w:szCs w:val="16"/>
                <w:lang w:val="pt-BR"/>
              </w:rPr>
            </w:pPr>
            <w:r w:rsidRPr="005F4BDF">
              <w:rPr>
                <w:rFonts w:ascii="GHEA Grapalat" w:hAnsi="GHEA Grapalat"/>
                <w:sz w:val="16"/>
                <w:szCs w:val="16"/>
                <w:lang w:val="pt-BR"/>
              </w:rPr>
              <w:t>100 %</w:t>
            </w:r>
          </w:p>
        </w:tc>
      </w:tr>
    </w:tbl>
    <w:p w:rsidR="00071D1C" w:rsidRPr="00C2648D" w:rsidRDefault="00071D1C" w:rsidP="00B46D58">
      <w:pPr>
        <w:widowControl w:val="0"/>
        <w:spacing w:after="120"/>
        <w:rPr>
          <w:rFonts w:ascii="GHEA Grapalat" w:hAnsi="GHEA Grapalat"/>
          <w:i/>
          <w:lang w:val="en-US"/>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000" w:rsidRDefault="008D5000">
      <w:r>
        <w:separator/>
      </w:r>
    </w:p>
  </w:endnote>
  <w:endnote w:type="continuationSeparator" w:id="1">
    <w:p w:rsidR="008D5000" w:rsidRDefault="008D50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5A0092" w:rsidRPr="00C861E9" w:rsidRDefault="00F54737">
        <w:pPr>
          <w:pStyle w:val="a5"/>
          <w:jc w:val="center"/>
          <w:rPr>
            <w:rFonts w:ascii="GHEA Grapalat" w:hAnsi="GHEA Grapalat"/>
            <w:sz w:val="24"/>
            <w:szCs w:val="24"/>
          </w:rPr>
        </w:pPr>
        <w:r w:rsidRPr="00C861E9">
          <w:rPr>
            <w:rFonts w:ascii="GHEA Grapalat" w:hAnsi="GHEA Grapalat"/>
            <w:sz w:val="24"/>
            <w:szCs w:val="24"/>
          </w:rPr>
          <w:fldChar w:fldCharType="begin"/>
        </w:r>
        <w:r w:rsidR="005A0092"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25E79">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000" w:rsidRDefault="008D5000">
      <w:r>
        <w:separator/>
      </w:r>
    </w:p>
  </w:footnote>
  <w:footnote w:type="continuationSeparator" w:id="1">
    <w:p w:rsidR="008D5000" w:rsidRDefault="008D5000">
      <w:r>
        <w:continuationSeparator/>
      </w:r>
    </w:p>
  </w:footnote>
  <w:footnote w:id="2">
    <w:p w:rsidR="005A0092" w:rsidRPr="00CD6B60" w:rsidRDefault="005A0092"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A0092" w:rsidRPr="00CD6B60" w:rsidRDefault="005A009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A0092" w:rsidRPr="00CD6B60" w:rsidRDefault="005A009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A0092" w:rsidRPr="00CD6B60" w:rsidRDefault="005A0092"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5A0092" w:rsidRPr="0049623A" w:rsidDel="00932115" w:rsidRDefault="005A0092" w:rsidP="00AF1F59">
      <w:pPr>
        <w:pStyle w:val="af2"/>
        <w:jc w:val="both"/>
        <w:rPr>
          <w:del w:id="1" w:author="Inesa Kocharyan" w:date="2019-10-29T12:18:00Z"/>
        </w:rPr>
      </w:pPr>
      <w:r>
        <w:rPr>
          <w:rStyle w:val="af6"/>
        </w:rPr>
        <w:t>7</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Pr>
          <w:rFonts w:ascii="GHEA Grapalat" w:hAnsi="GHEA Grapalat"/>
          <w:i/>
        </w:rPr>
        <w:t>".</w:t>
      </w:r>
    </w:p>
  </w:footnote>
  <w:footnote w:id="4">
    <w:p w:rsidR="005A0092" w:rsidRPr="008842CE" w:rsidRDefault="005A0092" w:rsidP="0093610F">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A0092" w:rsidRPr="000811C1" w:rsidRDefault="005A0092">
      <w:pPr>
        <w:pStyle w:val="af2"/>
        <w:rPr>
          <w:lang w:val="af-ZA"/>
        </w:rPr>
      </w:pPr>
    </w:p>
  </w:footnote>
  <w:footnote w:id="5">
    <w:p w:rsidR="005A0092" w:rsidRPr="0092041F" w:rsidRDefault="005A0092"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sidRPr="00C67FAB">
        <w:rPr>
          <w:rFonts w:ascii="GHEA Grapalat" w:hAnsi="GHEA Grapalat"/>
          <w:i/>
        </w:rPr>
        <w:t>заменяются 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6">
    <w:p w:rsidR="005A0092" w:rsidRPr="00511966" w:rsidRDefault="005A0092"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денег"заменяются словами"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7">
    <w:p w:rsidR="005A0092" w:rsidRPr="008E4439" w:rsidRDefault="005A0092"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rPr>
          <w:rFonts w:ascii="GHEA Grapalat" w:hAnsi="GHEA Grapalat"/>
        </w:rPr>
        <w:t>Настоящий пункт редактируется согласно соответствующему заказчику</w:t>
      </w:r>
    </w:p>
    <w:p w:rsidR="005A0092" w:rsidRPr="000811C1" w:rsidRDefault="005A0092" w:rsidP="0027573B">
      <w:pPr>
        <w:pStyle w:val="af2"/>
        <w:rPr>
          <w:rFonts w:ascii="Sylfaen" w:hAnsi="Sylfaen"/>
          <w:sz w:val="18"/>
          <w:szCs w:val="18"/>
        </w:rPr>
      </w:pPr>
    </w:p>
  </w:footnote>
  <w:footnote w:id="8">
    <w:p w:rsidR="005A0092" w:rsidRPr="00A31673" w:rsidRDefault="005A0092">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9">
    <w:p w:rsidR="005A0092" w:rsidRDefault="005A0092"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5A0092" w:rsidRDefault="005A0092" w:rsidP="006B3E56">
      <w:pPr>
        <w:pStyle w:val="af2"/>
        <w:rPr>
          <w:rFonts w:asciiTheme="minorHAnsi" w:hAnsiTheme="minorHAnsi"/>
          <w:lang w:val="af-ZA"/>
        </w:rPr>
      </w:pPr>
    </w:p>
  </w:footnote>
  <w:footnote w:id="10">
    <w:p w:rsidR="005A0092" w:rsidRPr="00D3436F" w:rsidRDefault="005A0092"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5A0092" w:rsidRPr="00D3436F" w:rsidRDefault="005A0092">
      <w:pPr>
        <w:pStyle w:val="af2"/>
        <w:rPr>
          <w:lang w:val="es-ES"/>
        </w:rPr>
      </w:pPr>
    </w:p>
  </w:footnote>
  <w:footnote w:id="11">
    <w:p w:rsidR="005A0092" w:rsidRPr="008842CE" w:rsidRDefault="005A0092" w:rsidP="003D2FE2">
      <w:pPr>
        <w:pStyle w:val="af2"/>
        <w:jc w:val="both"/>
      </w:pPr>
    </w:p>
  </w:footnote>
  <w:footnote w:id="12">
    <w:p w:rsidR="005A0092" w:rsidRPr="008842CE" w:rsidRDefault="005A0092" w:rsidP="000A214C">
      <w:pPr>
        <w:pStyle w:val="af2"/>
        <w:jc w:val="both"/>
      </w:pPr>
    </w:p>
  </w:footnote>
  <w:footnote w:id="13">
    <w:p w:rsidR="005A0092" w:rsidRPr="00D3436F" w:rsidRDefault="005A0092" w:rsidP="00D3436F">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5A0092" w:rsidRPr="00D3436F" w:rsidRDefault="005A0092"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5A0092" w:rsidRPr="008842CE" w:rsidRDefault="005A0092"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A0092" w:rsidRPr="00D3436F" w:rsidRDefault="005A0092">
      <w:pPr>
        <w:pStyle w:val="af2"/>
        <w:rPr>
          <w:lang w:val="hy-AM"/>
        </w:rPr>
      </w:pPr>
    </w:p>
  </w:footnote>
  <w:footnote w:id="16">
    <w:p w:rsidR="005A0092" w:rsidRPr="00E861BF" w:rsidRDefault="005A0092"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7">
    <w:p w:rsidR="005A0092" w:rsidRPr="008842CE" w:rsidRDefault="005A0092" w:rsidP="008842CE">
      <w:pPr>
        <w:pStyle w:val="af2"/>
        <w:widowControl w:val="0"/>
        <w:jc w:val="both"/>
      </w:pPr>
      <w:r w:rsidRPr="008842CE">
        <w:rPr>
          <w:rStyle w:val="af6"/>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8">
    <w:p w:rsidR="005A0092" w:rsidRPr="008842CE" w:rsidRDefault="005A0092" w:rsidP="008842CE">
      <w:pPr>
        <w:widowControl w:val="0"/>
        <w:jc w:val="both"/>
        <w:rPr>
          <w:rFonts w:ascii="GHEA Grapalat" w:hAnsi="GHEA Grapalat"/>
          <w:i/>
          <w:sz w:val="20"/>
          <w:szCs w:val="20"/>
        </w:rPr>
      </w:pPr>
      <w:r w:rsidRPr="008842CE">
        <w:rPr>
          <w:rStyle w:val="af6"/>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C7E24"/>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318F"/>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744"/>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8B2"/>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1F72"/>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2DED"/>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4BB"/>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CB8"/>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4AE"/>
    <w:rsid w:val="005106CC"/>
    <w:rsid w:val="00510CB7"/>
    <w:rsid w:val="005111C3"/>
    <w:rsid w:val="0051143E"/>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3ED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0092"/>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2EE8"/>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0DE"/>
    <w:rsid w:val="007F5A5F"/>
    <w:rsid w:val="007F6722"/>
    <w:rsid w:val="008013BF"/>
    <w:rsid w:val="008013DA"/>
    <w:rsid w:val="00801AC7"/>
    <w:rsid w:val="00801ECF"/>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1FA"/>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00"/>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5E79"/>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13C"/>
    <w:rsid w:val="00BB1C9B"/>
    <w:rsid w:val="00BB3575"/>
    <w:rsid w:val="00BB4ADD"/>
    <w:rsid w:val="00BB4E8F"/>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48D"/>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5C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AF0"/>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4324"/>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A0D"/>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655"/>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029"/>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5C5"/>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4737"/>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5511"/>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customStyle="1" w:styleId="msonormal0">
    <w:name w:val="msonormal"/>
    <w:basedOn w:val="a"/>
    <w:rsid w:val="00C2648D"/>
    <w:pPr>
      <w:spacing w:before="100" w:beforeAutospacing="1" w:after="100" w:afterAutospacing="1"/>
    </w:pPr>
    <w:rPr>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97594825">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2DCA5-7F52-443C-9E45-4A794A43E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1524</TotalTime>
  <Pages>104</Pages>
  <Words>23367</Words>
  <Characters>133194</Characters>
  <Application>Microsoft Office Word</Application>
  <DocSecurity>0</DocSecurity>
  <Lines>1109</Lines>
  <Paragraphs>312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156249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7</cp:lastModifiedBy>
  <cp:revision>710</cp:revision>
  <cp:lastPrinted>2018-02-16T07:12:00Z</cp:lastPrinted>
  <dcterms:created xsi:type="dcterms:W3CDTF">2019-10-28T07:04:00Z</dcterms:created>
  <dcterms:modified xsi:type="dcterms:W3CDTF">2020-01-17T19:02:00Z</dcterms:modified>
</cp:coreProperties>
</file>